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EFE" w:rsidRPr="00405CA7" w:rsidRDefault="00642EFE" w:rsidP="00B46D58">
      <w:pPr>
        <w:pStyle w:val="a3"/>
        <w:widowControl w:val="0"/>
        <w:spacing w:after="160" w:line="240" w:lineRule="auto"/>
        <w:ind w:firstLine="0"/>
        <w:jc w:val="center"/>
        <w:rPr>
          <w:rFonts w:ascii="GHEA Grapalat" w:hAnsi="GHEA Grapalat"/>
          <w:i w:val="0"/>
        </w:rPr>
      </w:pPr>
      <w:r w:rsidRPr="00405CA7">
        <w:rPr>
          <w:rFonts w:ascii="GHEA Grapalat" w:hAnsi="GHEA Grapalat"/>
          <w:i w:val="0"/>
        </w:rPr>
        <w:t>ОБЪЯВЛЕНИЕ</w:t>
      </w:r>
    </w:p>
    <w:p w:rsidR="00642EFE" w:rsidRPr="00405CA7" w:rsidRDefault="00642EFE" w:rsidP="00B46D58">
      <w:pPr>
        <w:pStyle w:val="a3"/>
        <w:widowControl w:val="0"/>
        <w:spacing w:after="160" w:line="240" w:lineRule="auto"/>
        <w:ind w:firstLine="0"/>
        <w:jc w:val="center"/>
        <w:rPr>
          <w:rFonts w:ascii="GHEA Grapalat" w:hAnsi="GHEA Grapalat"/>
          <w:i w:val="0"/>
        </w:rPr>
      </w:pPr>
      <w:r w:rsidRPr="00405CA7">
        <w:rPr>
          <w:rFonts w:ascii="GHEA Grapalat" w:hAnsi="GHEA Grapalat"/>
          <w:i w:val="0"/>
        </w:rPr>
        <w:t>О</w:t>
      </w:r>
      <w:r w:rsidR="000773E8" w:rsidRPr="00405CA7">
        <w:rPr>
          <w:rFonts w:ascii="GHEA Grapalat" w:hAnsi="GHEA Grapalat"/>
          <w:i w:val="0"/>
          <w:lang w:val="hy-AM"/>
        </w:rPr>
        <w:t xml:space="preserve"> </w:t>
      </w:r>
      <w:r w:rsidR="000773E8" w:rsidRPr="00405CA7">
        <w:rPr>
          <w:rFonts w:ascii="GHEA Grapalat" w:hAnsi="GHEA Grapalat"/>
          <w:i w:val="0"/>
        </w:rPr>
        <w:t>КОТИРОВКЕ ЦЕН</w:t>
      </w:r>
    </w:p>
    <w:p w:rsidR="00642EFE" w:rsidRPr="00405CA7" w:rsidRDefault="00642EFE" w:rsidP="00B46D58">
      <w:pPr>
        <w:pStyle w:val="a3"/>
        <w:widowControl w:val="0"/>
        <w:spacing w:after="160" w:line="240" w:lineRule="auto"/>
        <w:ind w:firstLine="0"/>
        <w:jc w:val="center"/>
        <w:rPr>
          <w:rFonts w:ascii="GHEA Grapalat" w:hAnsi="GHEA Grapalat"/>
          <w:i w:val="0"/>
        </w:rPr>
      </w:pPr>
    </w:p>
    <w:p w:rsidR="0091042F" w:rsidRPr="00C9363B" w:rsidRDefault="00642EFE" w:rsidP="00B46D58">
      <w:pPr>
        <w:pStyle w:val="a3"/>
        <w:widowControl w:val="0"/>
        <w:spacing w:after="160" w:line="240" w:lineRule="auto"/>
        <w:ind w:firstLine="0"/>
        <w:jc w:val="center"/>
        <w:rPr>
          <w:rFonts w:ascii="GHEA Grapalat" w:hAnsi="GHEA Grapalat"/>
          <w:i w:val="0"/>
        </w:rPr>
      </w:pPr>
      <w:r w:rsidRPr="00C9363B">
        <w:rPr>
          <w:rFonts w:ascii="GHEA Grapalat" w:hAnsi="GHEA Grapalat"/>
          <w:i w:val="0"/>
        </w:rPr>
        <w:t xml:space="preserve">Настоящий текст объявления утвержден Решением </w:t>
      </w:r>
      <w:r w:rsidR="00417E48" w:rsidRPr="00C9363B">
        <w:rPr>
          <w:rFonts w:ascii="GHEA Grapalat" w:hAnsi="GHEA Grapalat"/>
          <w:i w:val="0"/>
        </w:rPr>
        <w:t xml:space="preserve">Оценочной </w:t>
      </w:r>
      <w:r w:rsidRPr="00C9363B">
        <w:rPr>
          <w:rFonts w:ascii="GHEA Grapalat" w:hAnsi="GHEA Grapalat"/>
          <w:i w:val="0"/>
        </w:rPr>
        <w:t>Комиссии от "</w:t>
      </w:r>
      <w:r w:rsidR="00C9363B" w:rsidRPr="00C9363B">
        <w:rPr>
          <w:rFonts w:ascii="GHEA Grapalat" w:hAnsi="GHEA Grapalat"/>
          <w:i w:val="0"/>
        </w:rPr>
        <w:t>5</w:t>
      </w:r>
      <w:r w:rsidRPr="00C9363B">
        <w:rPr>
          <w:rFonts w:ascii="GHEA Grapalat" w:hAnsi="GHEA Grapalat"/>
          <w:i w:val="0"/>
        </w:rPr>
        <w:t>" "</w:t>
      </w:r>
      <w:r w:rsidR="000773E8" w:rsidRPr="00C9363B">
        <w:rPr>
          <w:rFonts w:ascii="GHEA Grapalat" w:hAnsi="GHEA Grapalat"/>
          <w:i w:val="0"/>
        </w:rPr>
        <w:t>октября</w:t>
      </w:r>
      <w:r w:rsidRPr="00C9363B">
        <w:rPr>
          <w:rFonts w:ascii="GHEA Grapalat" w:hAnsi="GHEA Grapalat"/>
          <w:i w:val="0"/>
        </w:rPr>
        <w:t>" 20</w:t>
      </w:r>
      <w:r w:rsidR="000773E8" w:rsidRPr="00C9363B">
        <w:rPr>
          <w:rFonts w:ascii="GHEA Grapalat" w:hAnsi="GHEA Grapalat"/>
          <w:i w:val="0"/>
        </w:rPr>
        <w:t xml:space="preserve">23 </w:t>
      </w:r>
      <w:r w:rsidRPr="00C9363B">
        <w:rPr>
          <w:rFonts w:ascii="GHEA Grapalat" w:hAnsi="GHEA Grapalat"/>
          <w:i w:val="0"/>
        </w:rPr>
        <w:t xml:space="preserve">года номер </w:t>
      </w:r>
      <w:r w:rsidR="000773E8" w:rsidRPr="00C9363B">
        <w:rPr>
          <w:rFonts w:ascii="GHEA Grapalat" w:hAnsi="GHEA Grapalat"/>
          <w:i w:val="0"/>
        </w:rPr>
        <w:t>"1</w:t>
      </w:r>
      <w:r w:rsidRPr="00C9363B">
        <w:rPr>
          <w:rFonts w:ascii="GHEA Grapalat" w:hAnsi="GHEA Grapalat"/>
          <w:i w:val="0"/>
        </w:rPr>
        <w:t xml:space="preserve">" </w:t>
      </w:r>
    </w:p>
    <w:p w:rsidR="0091042F" w:rsidRPr="00C9363B" w:rsidRDefault="0006703E" w:rsidP="00B46D58">
      <w:pPr>
        <w:pStyle w:val="a3"/>
        <w:widowControl w:val="0"/>
        <w:spacing w:after="160" w:line="240" w:lineRule="auto"/>
        <w:ind w:firstLine="0"/>
        <w:jc w:val="center"/>
        <w:rPr>
          <w:rFonts w:ascii="GHEA Grapalat" w:hAnsi="GHEA Grapalat"/>
          <w:i w:val="0"/>
        </w:rPr>
      </w:pPr>
      <w:r w:rsidRPr="00C9363B">
        <w:rPr>
          <w:rFonts w:ascii="GHEA Grapalat" w:hAnsi="GHEA Grapalat"/>
          <w:i w:val="0"/>
        </w:rPr>
        <w:t xml:space="preserve">Код </w:t>
      </w:r>
      <w:r w:rsidR="00417E48" w:rsidRPr="00C9363B">
        <w:rPr>
          <w:rFonts w:ascii="GHEA Grapalat" w:hAnsi="GHEA Grapalat"/>
          <w:i w:val="0"/>
        </w:rPr>
        <w:t>процедуры</w:t>
      </w:r>
      <w:r w:rsidRPr="00C9363B">
        <w:rPr>
          <w:rFonts w:ascii="GHEA Grapalat" w:hAnsi="GHEA Grapalat"/>
          <w:i w:val="0"/>
        </w:rPr>
        <w:t xml:space="preserve"> </w:t>
      </w:r>
      <w:r w:rsidR="000773E8" w:rsidRPr="00C9363B">
        <w:rPr>
          <w:rFonts w:ascii="GHEA Grapalat" w:hAnsi="GHEA Grapalat"/>
          <w:i w:val="0"/>
          <w:lang w:val="hy-AM"/>
        </w:rPr>
        <w:t>ԳՀԾՁԲ-2023/2-ԴԲԳԳԿ</w:t>
      </w:r>
    </w:p>
    <w:p w:rsidR="0091042F" w:rsidRPr="00C9363B" w:rsidRDefault="0091042F" w:rsidP="00B46D58">
      <w:pPr>
        <w:pStyle w:val="a3"/>
        <w:widowControl w:val="0"/>
        <w:spacing w:after="160" w:line="240" w:lineRule="auto"/>
        <w:rPr>
          <w:rFonts w:ascii="GHEA Grapalat" w:hAnsi="GHEA Grapalat"/>
          <w:i w:val="0"/>
        </w:rPr>
      </w:pPr>
    </w:p>
    <w:p w:rsidR="000773E8" w:rsidRPr="00C9363B" w:rsidRDefault="000773E8" w:rsidP="000773E8">
      <w:pPr>
        <w:pStyle w:val="a3"/>
        <w:widowControl w:val="0"/>
        <w:spacing w:line="240" w:lineRule="auto"/>
        <w:ind w:firstLine="709"/>
        <w:rPr>
          <w:rFonts w:ascii="GHEA Grapalat" w:hAnsi="GHEA Grapalat"/>
          <w:i w:val="0"/>
        </w:rPr>
      </w:pPr>
      <w:r w:rsidRPr="00C9363B">
        <w:rPr>
          <w:rFonts w:ascii="GHEA Grapalat" w:hAnsi="GHEA Grapalat"/>
          <w:i w:val="0"/>
        </w:rPr>
        <w:t xml:space="preserve">Заказчик </w:t>
      </w:r>
      <w:bookmarkStart w:id="0" w:name="_Hlk495401547"/>
      <w:r w:rsidRPr="00C9363B">
        <w:rPr>
          <w:rFonts w:ascii="GHEA Grapalat" w:hAnsi="GHEA Grapalat"/>
          <w:b/>
          <w:i w:val="0"/>
        </w:rPr>
        <w:t>ГНКО “Научного-практический центр судебной медицины”</w:t>
      </w:r>
      <w:bookmarkEnd w:id="0"/>
      <w:r w:rsidRPr="00C9363B">
        <w:rPr>
          <w:rFonts w:ascii="GHEA Grapalat" w:hAnsi="GHEA Grapalat"/>
          <w:b/>
          <w:i w:val="0"/>
        </w:rPr>
        <w:t xml:space="preserve"> при </w:t>
      </w:r>
      <w:proofErr w:type="spellStart"/>
      <w:r w:rsidRPr="00C9363B">
        <w:rPr>
          <w:rFonts w:ascii="GHEA Grapalat" w:hAnsi="GHEA Grapalat"/>
          <w:b/>
          <w:i w:val="0"/>
        </w:rPr>
        <w:t>Министерсве</w:t>
      </w:r>
      <w:proofErr w:type="spellEnd"/>
      <w:r w:rsidRPr="00C9363B">
        <w:rPr>
          <w:rFonts w:ascii="GHEA Grapalat" w:hAnsi="GHEA Grapalat"/>
          <w:b/>
          <w:i w:val="0"/>
        </w:rPr>
        <w:t xml:space="preserve"> </w:t>
      </w:r>
      <w:proofErr w:type="spellStart"/>
      <w:r w:rsidRPr="00C9363B">
        <w:rPr>
          <w:rFonts w:ascii="GHEA Grapalat" w:hAnsi="GHEA Grapalat"/>
          <w:b/>
          <w:i w:val="0"/>
        </w:rPr>
        <w:t>Здравохранения</w:t>
      </w:r>
      <w:proofErr w:type="spellEnd"/>
      <w:r w:rsidRPr="00C9363B">
        <w:rPr>
          <w:rFonts w:ascii="GHEA Grapalat" w:hAnsi="GHEA Grapalat"/>
          <w:b/>
          <w:i w:val="0"/>
        </w:rPr>
        <w:t xml:space="preserve"> РА</w:t>
      </w:r>
      <w:r w:rsidRPr="00C9363B">
        <w:rPr>
          <w:rFonts w:ascii="GHEA Grapalat" w:hAnsi="GHEA Grapalat"/>
          <w:i w:val="0"/>
        </w:rPr>
        <w:t xml:space="preserve">, который находится по адресу </w:t>
      </w:r>
      <w:proofErr w:type="spellStart"/>
      <w:r w:rsidRPr="00C9363B">
        <w:rPr>
          <w:rFonts w:ascii="GHEA Grapalat" w:hAnsi="GHEA Grapalat"/>
          <w:b/>
          <w:i w:val="0"/>
        </w:rPr>
        <w:t>г.Ереван</w:t>
      </w:r>
      <w:proofErr w:type="spellEnd"/>
      <w:r w:rsidRPr="00C9363B">
        <w:rPr>
          <w:rFonts w:ascii="GHEA Grapalat" w:hAnsi="GHEA Grapalat"/>
          <w:b/>
          <w:i w:val="0"/>
        </w:rPr>
        <w:t xml:space="preserve">, </w:t>
      </w:r>
      <w:proofErr w:type="spellStart"/>
      <w:r w:rsidRPr="00C9363B">
        <w:rPr>
          <w:rFonts w:ascii="GHEA Grapalat" w:hAnsi="GHEA Grapalat"/>
          <w:b/>
          <w:i w:val="0"/>
        </w:rPr>
        <w:t>ул.Гераци</w:t>
      </w:r>
      <w:proofErr w:type="spellEnd"/>
      <w:r w:rsidRPr="00C9363B">
        <w:rPr>
          <w:rFonts w:ascii="GHEA Grapalat" w:hAnsi="GHEA Grapalat"/>
          <w:b/>
          <w:i w:val="0"/>
        </w:rPr>
        <w:t xml:space="preserve"> 5/1</w:t>
      </w:r>
      <w:r w:rsidRPr="00C9363B">
        <w:rPr>
          <w:rFonts w:ascii="GHEA Grapalat" w:hAnsi="GHEA Grapalat"/>
          <w:i w:val="0"/>
        </w:rPr>
        <w:t>, объявляет котировку цен, которая проводится одним этапом.</w:t>
      </w:r>
    </w:p>
    <w:p w:rsidR="000773E8" w:rsidRPr="00C9363B" w:rsidRDefault="000773E8" w:rsidP="000773E8">
      <w:pPr>
        <w:pStyle w:val="a3"/>
        <w:widowControl w:val="0"/>
        <w:spacing w:line="240" w:lineRule="auto"/>
        <w:ind w:firstLine="567"/>
        <w:rPr>
          <w:rFonts w:ascii="GHEA Grapalat" w:hAnsi="GHEA Grapalat"/>
          <w:i w:val="0"/>
          <w:spacing w:val="6"/>
        </w:rPr>
      </w:pPr>
      <w:r w:rsidRPr="00C9363B">
        <w:rPr>
          <w:rFonts w:ascii="GHEA Grapalat" w:hAnsi="GHEA Grapalat"/>
          <w:i w:val="0"/>
        </w:rPr>
        <w:t>Участнику, отобранному по итогам настоящей процедуры, в</w:t>
      </w:r>
      <w:r w:rsidRPr="00C9363B">
        <w:rPr>
          <w:rFonts w:ascii="Courier New" w:hAnsi="Courier New" w:cs="Courier New"/>
          <w:i w:val="0"/>
          <w:lang w:val="en-US"/>
        </w:rPr>
        <w:t> </w:t>
      </w:r>
      <w:r w:rsidRPr="00C9363B">
        <w:rPr>
          <w:rFonts w:ascii="GHEA Grapalat" w:hAnsi="GHEA Grapalat"/>
          <w:i w:val="0"/>
          <w:spacing w:val="6"/>
        </w:rPr>
        <w:t>установленном</w:t>
      </w:r>
      <w:r w:rsidRPr="00C9363B">
        <w:rPr>
          <w:rFonts w:ascii="Courier New" w:hAnsi="Courier New" w:cs="Courier New"/>
          <w:i w:val="0"/>
          <w:spacing w:val="6"/>
          <w:lang w:val="en-US"/>
        </w:rPr>
        <w:t> </w:t>
      </w:r>
      <w:r w:rsidRPr="00C9363B">
        <w:rPr>
          <w:rFonts w:ascii="GHEA Grapalat" w:hAnsi="GHEA Grapalat"/>
          <w:i w:val="0"/>
          <w:spacing w:val="6"/>
        </w:rPr>
        <w:t xml:space="preserve">порядке будет предложено заключить договор на </w:t>
      </w:r>
      <w:proofErr w:type="spellStart"/>
      <w:r w:rsidRPr="00C9363B">
        <w:rPr>
          <w:rFonts w:ascii="GHEA Grapalat" w:hAnsi="GHEA Grapalat"/>
          <w:i w:val="0"/>
          <w:spacing w:val="6"/>
        </w:rPr>
        <w:t>приоретение</w:t>
      </w:r>
      <w:proofErr w:type="spellEnd"/>
      <w:r w:rsidRPr="00C9363B">
        <w:rPr>
          <w:rFonts w:ascii="GHEA Grapalat" w:hAnsi="GHEA Grapalat"/>
          <w:i w:val="0"/>
          <w:spacing w:val="6"/>
        </w:rPr>
        <w:t xml:space="preserve"> </w:t>
      </w:r>
      <w:r w:rsidRPr="00C9363B">
        <w:rPr>
          <w:rFonts w:ascii="GHEA Grapalat" w:hAnsi="GHEA Grapalat"/>
          <w:b/>
          <w:bCs/>
          <w:i w:val="0"/>
          <w:color w:val="000000"/>
        </w:rPr>
        <w:t xml:space="preserve">услуг </w:t>
      </w:r>
      <w:r w:rsidRPr="00C9363B">
        <w:rPr>
          <w:rFonts w:ascii="GHEA Grapalat" w:hAnsi="GHEA Grapalat"/>
          <w:b/>
          <w:i w:val="0"/>
          <w:color w:val="000000"/>
        </w:rPr>
        <w:t>проведени</w:t>
      </w:r>
      <w:r w:rsidR="00405CA7" w:rsidRPr="00C9363B">
        <w:rPr>
          <w:rFonts w:ascii="GHEA Grapalat" w:hAnsi="GHEA Grapalat"/>
          <w:b/>
          <w:i w:val="0"/>
          <w:color w:val="000000"/>
        </w:rPr>
        <w:t>я</w:t>
      </w:r>
      <w:r w:rsidRPr="00C9363B">
        <w:rPr>
          <w:rFonts w:ascii="GHEA Grapalat" w:hAnsi="GHEA Grapalat"/>
          <w:b/>
          <w:i w:val="0"/>
          <w:color w:val="000000"/>
        </w:rPr>
        <w:t xml:space="preserve"> экспертизы проектно-сметной документации и предоставления заключения </w:t>
      </w:r>
      <w:r w:rsidRPr="00C9363B">
        <w:rPr>
          <w:rFonts w:ascii="GHEA Grapalat" w:hAnsi="GHEA Grapalat"/>
          <w:i w:val="0"/>
        </w:rPr>
        <w:t>(далее — договор).</w:t>
      </w:r>
    </w:p>
    <w:p w:rsidR="00357D48" w:rsidRPr="00C9363B" w:rsidRDefault="00A20B69" w:rsidP="00B46D58">
      <w:pPr>
        <w:pStyle w:val="a3"/>
        <w:widowControl w:val="0"/>
        <w:spacing w:after="160" w:line="240" w:lineRule="auto"/>
        <w:ind w:firstLine="567"/>
        <w:rPr>
          <w:rFonts w:ascii="GHEA Grapalat" w:hAnsi="GHEA Grapalat"/>
          <w:i w:val="0"/>
        </w:rPr>
      </w:pPr>
      <w:r w:rsidRPr="00C9363B">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9363B">
        <w:rPr>
          <w:rFonts w:ascii="Courier New" w:hAnsi="Courier New" w:cs="Courier New"/>
          <w:i w:val="0"/>
          <w:lang w:val="en-US"/>
        </w:rPr>
        <w:t> </w:t>
      </w:r>
      <w:r w:rsidR="00F95E94" w:rsidRPr="00C9363B">
        <w:rPr>
          <w:rFonts w:ascii="GHEA Grapalat" w:hAnsi="GHEA Grapalat"/>
          <w:i w:val="0"/>
        </w:rPr>
        <w:t>настоящей процедуре</w:t>
      </w:r>
      <w:r w:rsidRPr="00C9363B">
        <w:rPr>
          <w:rFonts w:ascii="GHEA Grapalat" w:hAnsi="GHEA Grapalat"/>
          <w:i w:val="0"/>
        </w:rPr>
        <w:t>.</w:t>
      </w:r>
    </w:p>
    <w:p w:rsidR="008B069D" w:rsidRPr="00C9363B" w:rsidRDefault="00052084" w:rsidP="00B46D58">
      <w:pPr>
        <w:pStyle w:val="a3"/>
        <w:widowControl w:val="0"/>
        <w:spacing w:after="160" w:line="240" w:lineRule="auto"/>
        <w:ind w:firstLine="567"/>
        <w:rPr>
          <w:rFonts w:ascii="GHEA Grapalat" w:hAnsi="GHEA Grapalat"/>
          <w:i w:val="0"/>
        </w:rPr>
      </w:pPr>
      <w:r w:rsidRPr="00C9363B">
        <w:rPr>
          <w:rFonts w:ascii="GHEA Grapalat" w:hAnsi="GHEA Grapalat"/>
          <w:i w:val="0"/>
        </w:rPr>
        <w:t xml:space="preserve">Условия </w:t>
      </w:r>
      <w:r w:rsidR="00677658" w:rsidRPr="00C9363B">
        <w:rPr>
          <w:rFonts w:ascii="GHEA Grapalat" w:hAnsi="GHEA Grapalat"/>
          <w:i w:val="0"/>
        </w:rPr>
        <w:t xml:space="preserve">предъявляемые </w:t>
      </w:r>
      <w:r w:rsidR="00FD0B1A" w:rsidRPr="00C9363B">
        <w:rPr>
          <w:rFonts w:ascii="GHEA Grapalat" w:hAnsi="GHEA Grapalat"/>
          <w:i w:val="0"/>
        </w:rPr>
        <w:t xml:space="preserve">к </w:t>
      </w:r>
      <w:r w:rsidR="00677658" w:rsidRPr="00C9363B">
        <w:rPr>
          <w:rFonts w:ascii="GHEA Grapalat" w:hAnsi="GHEA Grapalat"/>
          <w:i w:val="0"/>
        </w:rPr>
        <w:t xml:space="preserve">лицам, не имеющим права на участие </w:t>
      </w:r>
      <w:proofErr w:type="gramStart"/>
      <w:r w:rsidR="00677658" w:rsidRPr="00C9363B">
        <w:rPr>
          <w:rFonts w:ascii="GHEA Grapalat" w:hAnsi="GHEA Grapalat"/>
          <w:i w:val="0"/>
        </w:rPr>
        <w:t xml:space="preserve">в </w:t>
      </w:r>
      <w:r w:rsidRPr="00C9363B">
        <w:rPr>
          <w:rFonts w:ascii="GHEA Grapalat" w:hAnsi="GHEA Grapalat"/>
          <w:i w:val="0"/>
        </w:rPr>
        <w:t xml:space="preserve"> данной</w:t>
      </w:r>
      <w:proofErr w:type="gramEnd"/>
      <w:r w:rsidRPr="00C9363B">
        <w:rPr>
          <w:rFonts w:ascii="GHEA Grapalat" w:hAnsi="GHEA Grapalat"/>
          <w:i w:val="0"/>
        </w:rPr>
        <w:t xml:space="preserve"> </w:t>
      </w:r>
      <w:r w:rsidR="006F297B" w:rsidRPr="00C9363B">
        <w:rPr>
          <w:rFonts w:ascii="GHEA Grapalat" w:hAnsi="GHEA Grapalat"/>
          <w:i w:val="0"/>
        </w:rPr>
        <w:t>процедуре</w:t>
      </w:r>
      <w:r w:rsidR="00677658" w:rsidRPr="00C9363B">
        <w:rPr>
          <w:rFonts w:ascii="GHEA Grapalat" w:hAnsi="GHEA Grapalat"/>
          <w:i w:val="0"/>
        </w:rPr>
        <w:t>, а также участникам, установлены приглашением на настоящую процедуру.</w:t>
      </w:r>
      <w:r w:rsidRPr="00C9363B" w:rsidDel="00052084">
        <w:rPr>
          <w:rFonts w:ascii="GHEA Grapalat" w:hAnsi="GHEA Grapalat"/>
          <w:i w:val="0"/>
        </w:rPr>
        <w:t xml:space="preserve"> </w:t>
      </w:r>
    </w:p>
    <w:p w:rsidR="00357D48" w:rsidRPr="00C9363B" w:rsidRDefault="00EE73A8" w:rsidP="00B46D58">
      <w:pPr>
        <w:pStyle w:val="a3"/>
        <w:widowControl w:val="0"/>
        <w:spacing w:after="160" w:line="240" w:lineRule="auto"/>
        <w:ind w:firstLine="567"/>
        <w:rPr>
          <w:rFonts w:ascii="GHEA Grapalat" w:hAnsi="GHEA Grapalat"/>
          <w:i w:val="0"/>
        </w:rPr>
      </w:pPr>
      <w:r w:rsidRPr="00C9363B">
        <w:rPr>
          <w:rFonts w:ascii="GHEA Grapalat" w:hAnsi="GHEA Grapalat"/>
          <w:i w:val="0"/>
        </w:rPr>
        <w:t xml:space="preserve">Отобранный участник определяется из числа участников, подавших заявки, оцененные </w:t>
      </w:r>
      <w:r w:rsidR="007442CF" w:rsidRPr="00C9363B">
        <w:rPr>
          <w:rFonts w:ascii="GHEA Grapalat" w:hAnsi="GHEA Grapalat"/>
          <w:i w:val="0"/>
        </w:rPr>
        <w:t>удовлетворительно</w:t>
      </w:r>
      <w:r w:rsidR="007442CF" w:rsidRPr="00C9363B">
        <w:rPr>
          <w:rFonts w:ascii="GHEA Grapalat" w:hAnsi="GHEA Grapalat"/>
          <w:i w:val="0"/>
          <w:lang w:val="hy-AM"/>
        </w:rPr>
        <w:t xml:space="preserve"> </w:t>
      </w:r>
      <w:r w:rsidR="007442CF" w:rsidRPr="00C9363B">
        <w:rPr>
          <w:rFonts w:ascii="GHEA Grapalat" w:hAnsi="GHEA Grapalat"/>
          <w:i w:val="0"/>
        </w:rPr>
        <w:t xml:space="preserve">по </w:t>
      </w:r>
      <w:r w:rsidR="00830445" w:rsidRPr="00C9363B">
        <w:rPr>
          <w:rFonts w:ascii="GHEA Grapalat" w:hAnsi="GHEA Grapalat"/>
          <w:i w:val="0"/>
        </w:rPr>
        <w:t xml:space="preserve">неценовым </w:t>
      </w:r>
      <w:r w:rsidR="007442CF" w:rsidRPr="00C9363B">
        <w:rPr>
          <w:rFonts w:ascii="GHEA Grapalat" w:hAnsi="GHEA Grapalat"/>
          <w:i w:val="0"/>
        </w:rPr>
        <w:t>условиям</w:t>
      </w:r>
      <w:r w:rsidRPr="00C9363B">
        <w:rPr>
          <w:rFonts w:ascii="GHEA Grapalat" w:hAnsi="GHEA Grapalat"/>
          <w:i w:val="0"/>
        </w:rPr>
        <w:t>, по принципу предпочтения, отдаваемого участнику, представившему м</w:t>
      </w:r>
      <w:r w:rsidR="003F762C" w:rsidRPr="00C9363B">
        <w:rPr>
          <w:rFonts w:ascii="GHEA Grapalat" w:hAnsi="GHEA Grapalat"/>
          <w:i w:val="0"/>
        </w:rPr>
        <w:t>инимальное ценовое предложение.</w:t>
      </w:r>
    </w:p>
    <w:p w:rsidR="0067579A" w:rsidRPr="00C9363B" w:rsidRDefault="00357D48" w:rsidP="00B46D58">
      <w:pPr>
        <w:pStyle w:val="a3"/>
        <w:widowControl w:val="0"/>
        <w:spacing w:after="160" w:line="240" w:lineRule="auto"/>
        <w:ind w:firstLine="567"/>
        <w:rPr>
          <w:rFonts w:ascii="GHEA Grapalat" w:hAnsi="GHEA Grapalat"/>
          <w:i w:val="0"/>
          <w:spacing w:val="-6"/>
        </w:rPr>
      </w:pPr>
      <w:r w:rsidRPr="00C9363B">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9363B">
        <w:rPr>
          <w:rFonts w:ascii="Courier New" w:hAnsi="Courier New" w:cs="Courier New"/>
          <w:i w:val="0"/>
          <w:spacing w:val="-6"/>
          <w:lang w:val="en-US"/>
        </w:rPr>
        <w:t> </w:t>
      </w:r>
      <w:r w:rsidRPr="00C9363B">
        <w:rPr>
          <w:rFonts w:ascii="GHEA Grapalat" w:hAnsi="GHEA Grapalat"/>
          <w:i w:val="0"/>
          <w:spacing w:val="-6"/>
        </w:rPr>
        <w:t xml:space="preserve">электронной форме в течение рабочего дня, следующего за днем получения заявления. </w:t>
      </w:r>
    </w:p>
    <w:p w:rsidR="00405CA7" w:rsidRPr="00C9363B" w:rsidRDefault="00405CA7" w:rsidP="00405CA7">
      <w:pPr>
        <w:pStyle w:val="a3"/>
        <w:widowControl w:val="0"/>
        <w:spacing w:line="240" w:lineRule="auto"/>
        <w:ind w:firstLine="567"/>
        <w:rPr>
          <w:rFonts w:ascii="GHEA Grapalat" w:hAnsi="GHEA Grapalat"/>
          <w:i w:val="0"/>
        </w:rPr>
      </w:pPr>
      <w:r w:rsidRPr="00C9363B">
        <w:rPr>
          <w:rFonts w:ascii="GHEA Grapalat" w:hAnsi="GHEA Grapalat"/>
          <w:i w:val="0"/>
        </w:rPr>
        <w:t xml:space="preserve">Заявки на котировку цен необходимо подавать по адресу </w:t>
      </w:r>
      <w:proofErr w:type="spellStart"/>
      <w:r w:rsidRPr="00C9363B">
        <w:rPr>
          <w:rFonts w:ascii="GHEA Grapalat" w:hAnsi="GHEA Grapalat"/>
          <w:b/>
          <w:i w:val="0"/>
        </w:rPr>
        <w:t>г.Ереван</w:t>
      </w:r>
      <w:proofErr w:type="spellEnd"/>
      <w:r w:rsidRPr="00C9363B">
        <w:rPr>
          <w:rFonts w:ascii="GHEA Grapalat" w:hAnsi="GHEA Grapalat"/>
          <w:b/>
          <w:i w:val="0"/>
        </w:rPr>
        <w:t xml:space="preserve">, </w:t>
      </w:r>
      <w:proofErr w:type="spellStart"/>
      <w:r w:rsidRPr="00C9363B">
        <w:rPr>
          <w:rFonts w:ascii="GHEA Grapalat" w:hAnsi="GHEA Grapalat"/>
          <w:b/>
          <w:i w:val="0"/>
        </w:rPr>
        <w:t>ул.Гераци</w:t>
      </w:r>
      <w:proofErr w:type="spellEnd"/>
      <w:r w:rsidRPr="00C9363B">
        <w:rPr>
          <w:rFonts w:ascii="GHEA Grapalat" w:hAnsi="GHEA Grapalat"/>
          <w:b/>
          <w:i w:val="0"/>
        </w:rPr>
        <w:t xml:space="preserve"> 5/1</w:t>
      </w:r>
      <w:r w:rsidRPr="00C9363B">
        <w:rPr>
          <w:rFonts w:ascii="GHEA Grapalat" w:hAnsi="GHEA Grapalat"/>
          <w:i w:val="0"/>
        </w:rPr>
        <w:t xml:space="preserve"> в документарной форме, </w:t>
      </w:r>
      <w:r w:rsidRPr="00C9363B">
        <w:rPr>
          <w:rFonts w:ascii="GHEA Grapalat" w:hAnsi="GHEA Grapalat"/>
          <w:b/>
          <w:i w:val="0"/>
        </w:rPr>
        <w:t>до 16:00 часов 7-го дня со дня опубликования настоящего объявления</w:t>
      </w:r>
      <w:r w:rsidRPr="00C9363B">
        <w:rPr>
          <w:rFonts w:ascii="GHEA Grapalat" w:hAnsi="GHEA Grapalat"/>
          <w:i w:val="0"/>
        </w:rPr>
        <w:t>. Кроме армянского языка заявки могут быть поданы также на английском или русском языке.</w:t>
      </w:r>
    </w:p>
    <w:p w:rsidR="00405CA7" w:rsidRPr="00C9363B" w:rsidRDefault="00405CA7" w:rsidP="00405CA7">
      <w:pPr>
        <w:pStyle w:val="a3"/>
        <w:widowControl w:val="0"/>
        <w:spacing w:line="240" w:lineRule="auto"/>
        <w:ind w:firstLine="567"/>
        <w:rPr>
          <w:rFonts w:ascii="GHEA Grapalat" w:hAnsi="GHEA Grapalat"/>
          <w:b/>
          <w:i w:val="0"/>
        </w:rPr>
      </w:pPr>
      <w:r w:rsidRPr="00C9363B">
        <w:rPr>
          <w:rFonts w:ascii="GHEA Grapalat" w:hAnsi="GHEA Grapalat"/>
          <w:i w:val="0"/>
        </w:rPr>
        <w:t xml:space="preserve">Вскрытие заявок будет проводиться по адресу </w:t>
      </w:r>
      <w:proofErr w:type="spellStart"/>
      <w:r w:rsidRPr="00C9363B">
        <w:rPr>
          <w:rFonts w:ascii="GHEA Grapalat" w:hAnsi="GHEA Grapalat"/>
          <w:b/>
          <w:i w:val="0"/>
        </w:rPr>
        <w:t>г.Ереван</w:t>
      </w:r>
      <w:proofErr w:type="spellEnd"/>
      <w:r w:rsidRPr="00C9363B">
        <w:rPr>
          <w:rFonts w:ascii="GHEA Grapalat" w:hAnsi="GHEA Grapalat"/>
          <w:b/>
          <w:i w:val="0"/>
        </w:rPr>
        <w:t xml:space="preserve">, </w:t>
      </w:r>
      <w:proofErr w:type="spellStart"/>
      <w:r w:rsidRPr="00C9363B">
        <w:rPr>
          <w:rFonts w:ascii="GHEA Grapalat" w:hAnsi="GHEA Grapalat"/>
          <w:b/>
          <w:i w:val="0"/>
        </w:rPr>
        <w:t>ул.Гераци</w:t>
      </w:r>
      <w:proofErr w:type="spellEnd"/>
      <w:r w:rsidRPr="00C9363B">
        <w:rPr>
          <w:rFonts w:ascii="GHEA Grapalat" w:hAnsi="GHEA Grapalat"/>
          <w:b/>
          <w:i w:val="0"/>
        </w:rPr>
        <w:t xml:space="preserve"> 5/1</w:t>
      </w:r>
      <w:r w:rsidRPr="00C9363B">
        <w:rPr>
          <w:rFonts w:ascii="GHEA Grapalat" w:hAnsi="GHEA Grapalat"/>
          <w:i w:val="0"/>
        </w:rPr>
        <w:t xml:space="preserve">, </w:t>
      </w:r>
      <w:r w:rsidRPr="00C9363B">
        <w:rPr>
          <w:rFonts w:ascii="GHEA Grapalat" w:hAnsi="GHEA Grapalat"/>
          <w:b/>
          <w:i w:val="0"/>
        </w:rPr>
        <w:t>в 16:00 часов 13-го октября 2023 года.</w:t>
      </w:r>
    </w:p>
    <w:p w:rsidR="00F95DBF" w:rsidRPr="00C9363B" w:rsidRDefault="00F95DBF" w:rsidP="00F95DBF">
      <w:pPr>
        <w:pStyle w:val="a3"/>
        <w:widowControl w:val="0"/>
        <w:spacing w:after="160" w:line="240" w:lineRule="auto"/>
        <w:ind w:firstLine="567"/>
        <w:rPr>
          <w:rFonts w:ascii="GHEA Grapalat" w:hAnsi="GHEA Grapalat"/>
          <w:i w:val="0"/>
        </w:rPr>
      </w:pPr>
      <w:r w:rsidRPr="00C9363B">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405CA7" w:rsidRPr="00405CA7" w:rsidRDefault="00405CA7" w:rsidP="00405CA7">
      <w:pPr>
        <w:pStyle w:val="a3"/>
        <w:widowControl w:val="0"/>
        <w:spacing w:line="240" w:lineRule="auto"/>
        <w:ind w:firstLine="567"/>
        <w:rPr>
          <w:rFonts w:ascii="GHEA Grapalat" w:hAnsi="GHEA Grapalat"/>
          <w:i w:val="0"/>
        </w:rPr>
      </w:pPr>
      <w:r w:rsidRPr="00C9363B">
        <w:rPr>
          <w:rFonts w:ascii="GHEA Grapalat" w:hAnsi="GHEA Grapalat"/>
          <w:i w:val="0"/>
        </w:rPr>
        <w:t>Для получения дополнительной информации, связанной с настоящим</w:t>
      </w:r>
      <w:r w:rsidRPr="00405CA7">
        <w:rPr>
          <w:rFonts w:ascii="Courier New" w:hAnsi="Courier New" w:cs="Courier New"/>
          <w:i w:val="0"/>
          <w:lang w:val="en-US"/>
        </w:rPr>
        <w:t> </w:t>
      </w:r>
      <w:r w:rsidRPr="00405CA7">
        <w:rPr>
          <w:rFonts w:ascii="GHEA Grapalat" w:hAnsi="GHEA Grapalat"/>
          <w:i w:val="0"/>
        </w:rPr>
        <w:t xml:space="preserve">объявлением, можете обратиться к секретарю Оценочной комиссии Татьяне </w:t>
      </w:r>
      <w:proofErr w:type="spellStart"/>
      <w:r w:rsidRPr="00405CA7">
        <w:rPr>
          <w:rFonts w:ascii="GHEA Grapalat" w:hAnsi="GHEA Grapalat"/>
          <w:i w:val="0"/>
        </w:rPr>
        <w:t>Мирзоян</w:t>
      </w:r>
      <w:proofErr w:type="spellEnd"/>
      <w:r w:rsidRPr="00405CA7">
        <w:rPr>
          <w:rFonts w:ascii="GHEA Grapalat" w:hAnsi="GHEA Grapalat"/>
          <w:i w:val="0"/>
        </w:rPr>
        <w:t>.</w:t>
      </w:r>
    </w:p>
    <w:p w:rsidR="00405CA7" w:rsidRPr="00405CA7" w:rsidRDefault="00405CA7" w:rsidP="00405CA7">
      <w:pPr>
        <w:pStyle w:val="a3"/>
        <w:widowControl w:val="0"/>
        <w:spacing w:line="240" w:lineRule="auto"/>
        <w:ind w:firstLine="567"/>
        <w:rPr>
          <w:rFonts w:ascii="GHEA Grapalat" w:hAnsi="GHEA Grapalat"/>
          <w:i w:val="0"/>
          <w:lang w:val="hy-AM"/>
        </w:rPr>
      </w:pPr>
      <w:r w:rsidRPr="00405CA7">
        <w:rPr>
          <w:rFonts w:ascii="GHEA Grapalat" w:hAnsi="GHEA Grapalat"/>
          <w:i w:val="0"/>
        </w:rPr>
        <w:t>Телефон</w:t>
      </w:r>
      <w:r w:rsidRPr="00405CA7">
        <w:rPr>
          <w:rFonts w:ascii="GHEA Grapalat" w:hAnsi="GHEA Grapalat"/>
          <w:i w:val="0"/>
          <w:lang w:val="hy-AM"/>
        </w:rPr>
        <w:t xml:space="preserve">: </w:t>
      </w:r>
      <w:bookmarkStart w:id="1" w:name="_Hlk25366179"/>
      <w:r w:rsidRPr="00405CA7">
        <w:rPr>
          <w:rFonts w:ascii="GHEA Grapalat" w:hAnsi="GHEA Grapalat"/>
          <w:b/>
          <w:i w:val="0"/>
          <w:lang w:val="hy-AM"/>
        </w:rPr>
        <w:t>+374 9</w:t>
      </w:r>
      <w:bookmarkEnd w:id="1"/>
      <w:r w:rsidRPr="00405CA7">
        <w:rPr>
          <w:rFonts w:ascii="GHEA Grapalat" w:hAnsi="GHEA Grapalat"/>
          <w:b/>
          <w:i w:val="0"/>
          <w:lang w:val="hy-AM"/>
        </w:rPr>
        <w:t>9 27 71 72</w:t>
      </w:r>
    </w:p>
    <w:p w:rsidR="00405CA7" w:rsidRPr="00405CA7" w:rsidRDefault="00405CA7" w:rsidP="00405CA7">
      <w:pPr>
        <w:pStyle w:val="a3"/>
        <w:widowControl w:val="0"/>
        <w:spacing w:line="240" w:lineRule="auto"/>
        <w:ind w:firstLine="567"/>
        <w:rPr>
          <w:rFonts w:ascii="GHEA Grapalat" w:hAnsi="GHEA Grapalat"/>
          <w:i w:val="0"/>
          <w:u w:val="single"/>
        </w:rPr>
      </w:pPr>
      <w:r w:rsidRPr="00405CA7">
        <w:rPr>
          <w:rFonts w:ascii="GHEA Grapalat" w:hAnsi="GHEA Grapalat"/>
          <w:i w:val="0"/>
        </w:rPr>
        <w:t>Электронная почта</w:t>
      </w:r>
      <w:r w:rsidRPr="00405CA7">
        <w:rPr>
          <w:rFonts w:ascii="GHEA Grapalat" w:hAnsi="GHEA Grapalat"/>
          <w:i w:val="0"/>
          <w:lang w:val="hy-AM"/>
        </w:rPr>
        <w:t xml:space="preserve">: </w:t>
      </w:r>
      <w:bookmarkStart w:id="2" w:name="_Hlk25366190"/>
      <w:r w:rsidRPr="00405CA7">
        <w:rPr>
          <w:rFonts w:ascii="GHEA Grapalat" w:hAnsi="GHEA Grapalat"/>
          <w:b/>
          <w:i w:val="0"/>
          <w:lang w:val="af-ZA"/>
        </w:rPr>
        <w:fldChar w:fldCharType="begin"/>
      </w:r>
      <w:r w:rsidRPr="00405CA7">
        <w:rPr>
          <w:rFonts w:ascii="GHEA Grapalat" w:hAnsi="GHEA Grapalat"/>
          <w:b/>
          <w:i w:val="0"/>
          <w:lang w:val="af-ZA"/>
        </w:rPr>
        <w:instrText xml:space="preserve"> HYPERLINK "mailto:formed78@gmail.com" </w:instrText>
      </w:r>
      <w:r w:rsidRPr="00405CA7">
        <w:rPr>
          <w:rFonts w:ascii="GHEA Grapalat" w:hAnsi="GHEA Grapalat"/>
          <w:b/>
          <w:i w:val="0"/>
          <w:lang w:val="af-ZA"/>
        </w:rPr>
        <w:fldChar w:fldCharType="separate"/>
      </w:r>
      <w:r w:rsidRPr="00405CA7">
        <w:rPr>
          <w:rFonts w:ascii="GHEA Grapalat" w:hAnsi="GHEA Grapalat"/>
          <w:b/>
          <w:i w:val="0"/>
          <w:lang w:val="af-ZA"/>
        </w:rPr>
        <w:t>formed78@gmail.com</w:t>
      </w:r>
      <w:r w:rsidRPr="00405CA7">
        <w:rPr>
          <w:rFonts w:ascii="GHEA Grapalat" w:hAnsi="GHEA Grapalat"/>
          <w:b/>
          <w:i w:val="0"/>
          <w:lang w:val="af-ZA"/>
        </w:rPr>
        <w:fldChar w:fldCharType="end"/>
      </w:r>
      <w:bookmarkEnd w:id="2"/>
    </w:p>
    <w:p w:rsidR="00405CA7" w:rsidRPr="00405CA7" w:rsidRDefault="00405CA7" w:rsidP="00405CA7">
      <w:pPr>
        <w:pStyle w:val="a3"/>
        <w:widowControl w:val="0"/>
        <w:spacing w:line="240" w:lineRule="auto"/>
        <w:ind w:firstLine="567"/>
        <w:jc w:val="left"/>
        <w:rPr>
          <w:rFonts w:ascii="GHEA Grapalat" w:hAnsi="GHEA Grapalat" w:cs="Sylfaen"/>
          <w:b/>
          <w:i w:val="0"/>
          <w:lang w:val="hy-AM"/>
        </w:rPr>
      </w:pPr>
      <w:r w:rsidRPr="00405CA7">
        <w:rPr>
          <w:rFonts w:ascii="GHEA Grapalat" w:hAnsi="GHEA Grapalat"/>
          <w:i w:val="0"/>
        </w:rPr>
        <w:t>Заказчик</w:t>
      </w:r>
      <w:r w:rsidRPr="00405CA7">
        <w:rPr>
          <w:rFonts w:ascii="GHEA Grapalat" w:hAnsi="GHEA Grapalat"/>
          <w:i w:val="0"/>
          <w:lang w:val="hy-AM"/>
        </w:rPr>
        <w:t xml:space="preserve">: </w:t>
      </w:r>
      <w:r w:rsidRPr="00405CA7">
        <w:rPr>
          <w:rFonts w:ascii="GHEA Grapalat" w:hAnsi="GHEA Grapalat"/>
          <w:b/>
          <w:i w:val="0"/>
        </w:rPr>
        <w:t>ГНКО “Научного-практический центр судебной медицины” при</w:t>
      </w:r>
      <w:r w:rsidRPr="00405CA7">
        <w:rPr>
          <w:rFonts w:ascii="GHEA Grapalat" w:hAnsi="GHEA Grapalat"/>
          <w:b/>
          <w:i w:val="0"/>
          <w:lang w:val="hy-AM"/>
        </w:rPr>
        <w:t xml:space="preserve"> </w:t>
      </w:r>
      <w:proofErr w:type="spellStart"/>
      <w:r w:rsidRPr="00405CA7">
        <w:rPr>
          <w:rFonts w:ascii="GHEA Grapalat" w:hAnsi="GHEA Grapalat"/>
          <w:b/>
          <w:i w:val="0"/>
        </w:rPr>
        <w:t>Министерсве</w:t>
      </w:r>
      <w:proofErr w:type="spellEnd"/>
      <w:r w:rsidRPr="00405CA7">
        <w:rPr>
          <w:rFonts w:ascii="GHEA Grapalat" w:hAnsi="GHEA Grapalat"/>
          <w:b/>
          <w:i w:val="0"/>
        </w:rPr>
        <w:t xml:space="preserve"> </w:t>
      </w:r>
      <w:proofErr w:type="spellStart"/>
      <w:r w:rsidRPr="00405CA7">
        <w:rPr>
          <w:rFonts w:ascii="GHEA Grapalat" w:hAnsi="GHEA Grapalat"/>
          <w:b/>
          <w:i w:val="0"/>
        </w:rPr>
        <w:t>Здравохранения</w:t>
      </w:r>
      <w:proofErr w:type="spellEnd"/>
      <w:r w:rsidRPr="00405CA7">
        <w:rPr>
          <w:rFonts w:ascii="GHEA Grapalat" w:hAnsi="GHEA Grapalat"/>
          <w:b/>
          <w:i w:val="0"/>
        </w:rPr>
        <w:t xml:space="preserve"> РА</w:t>
      </w:r>
    </w:p>
    <w:p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405CA7" w:rsidRPr="00C9363B" w:rsidRDefault="00405CA7" w:rsidP="00405CA7">
      <w:pPr>
        <w:jc w:val="center"/>
        <w:rPr>
          <w:rFonts w:ascii="GHEA Grapalat" w:hAnsi="GHEA Grapalat"/>
          <w:sz w:val="20"/>
          <w:szCs w:val="20"/>
          <w:lang w:val="af-ZA"/>
        </w:rPr>
      </w:pPr>
      <w:r w:rsidRPr="00ED49E2">
        <w:rPr>
          <w:rFonts w:ascii="GHEA Grapalat" w:hAnsi="GHEA Grapalat"/>
          <w:sz w:val="22"/>
          <w:szCs w:val="22"/>
          <w:lang w:val="en-US"/>
        </w:rPr>
        <w:lastRenderedPageBreak/>
        <w:t>NOTICE</w:t>
      </w:r>
      <w:r w:rsidRPr="00BA4F3E">
        <w:rPr>
          <w:rFonts w:ascii="GHEA Grapalat" w:hAnsi="GHEA Grapalat"/>
          <w:sz w:val="22"/>
          <w:szCs w:val="22"/>
          <w:lang w:val="en-US"/>
        </w:rPr>
        <w:br/>
      </w:r>
      <w:r w:rsidRPr="00C9363B">
        <w:rPr>
          <w:rFonts w:ascii="GHEA Grapalat" w:hAnsi="GHEA Grapalat"/>
          <w:sz w:val="20"/>
          <w:szCs w:val="20"/>
          <w:lang w:val="af-ZA"/>
        </w:rPr>
        <w:t>ABOUT REQUEST FOR QUOTATION</w:t>
      </w:r>
    </w:p>
    <w:p w:rsidR="00405CA7" w:rsidRPr="00C9363B" w:rsidRDefault="00405CA7" w:rsidP="00405CA7">
      <w:pPr>
        <w:pStyle w:val="a3"/>
        <w:spacing w:line="240" w:lineRule="auto"/>
        <w:ind w:left="562" w:right="562" w:firstLine="0"/>
        <w:jc w:val="center"/>
        <w:rPr>
          <w:rFonts w:ascii="GHEA Grapalat" w:hAnsi="GHEA Grapalat"/>
          <w:i w:val="0"/>
          <w:color w:val="000000"/>
          <w:lang w:val="en-AU"/>
        </w:rPr>
      </w:pPr>
    </w:p>
    <w:p w:rsidR="00405CA7" w:rsidRPr="00C9363B" w:rsidRDefault="00405CA7" w:rsidP="00405CA7">
      <w:pPr>
        <w:pStyle w:val="a3"/>
        <w:spacing w:line="240" w:lineRule="auto"/>
        <w:ind w:left="562" w:right="562" w:firstLine="0"/>
        <w:jc w:val="center"/>
        <w:rPr>
          <w:rFonts w:ascii="GHEA Grapalat" w:hAnsi="GHEA Grapalat"/>
          <w:i w:val="0"/>
          <w:color w:val="000000"/>
          <w:lang w:val="en-US"/>
        </w:rPr>
      </w:pPr>
      <w:r w:rsidRPr="00C9363B">
        <w:rPr>
          <w:rFonts w:ascii="GHEA Grapalat" w:hAnsi="GHEA Grapalat"/>
          <w:i w:val="0"/>
          <w:color w:val="000000"/>
          <w:lang w:val="en-AU"/>
        </w:rPr>
        <w:t>This text of the announcement</w:t>
      </w:r>
      <w:r w:rsidRPr="00C9363B">
        <w:rPr>
          <w:rFonts w:ascii="GHEA Grapalat" w:hAnsi="GHEA Grapalat"/>
          <w:i w:val="0"/>
          <w:color w:val="000000"/>
          <w:lang w:val="en-US"/>
        </w:rPr>
        <w:t xml:space="preserve"> is approved by decision </w:t>
      </w:r>
    </w:p>
    <w:p w:rsidR="00405CA7" w:rsidRPr="00C9363B" w:rsidRDefault="00405CA7" w:rsidP="00405CA7">
      <w:pPr>
        <w:pStyle w:val="a3"/>
        <w:spacing w:line="240" w:lineRule="auto"/>
        <w:ind w:left="562" w:right="562" w:firstLine="0"/>
        <w:jc w:val="center"/>
        <w:rPr>
          <w:rFonts w:ascii="GHEA Grapalat" w:hAnsi="GHEA Grapalat"/>
          <w:i w:val="0"/>
          <w:color w:val="000000"/>
          <w:lang w:val="en-US"/>
        </w:rPr>
      </w:pPr>
      <w:r w:rsidRPr="00C9363B">
        <w:rPr>
          <w:rFonts w:ascii="GHEA Grapalat" w:hAnsi="GHEA Grapalat"/>
          <w:i w:val="0"/>
          <w:color w:val="000000"/>
          <w:lang w:val="en-US"/>
        </w:rPr>
        <w:t>of the request for quotation Commission</w:t>
      </w:r>
    </w:p>
    <w:p w:rsidR="00405CA7" w:rsidRPr="00C9363B" w:rsidRDefault="00405CA7" w:rsidP="00405CA7">
      <w:pPr>
        <w:pStyle w:val="a3"/>
        <w:spacing w:line="240" w:lineRule="auto"/>
        <w:ind w:left="562" w:right="562" w:firstLine="0"/>
        <w:jc w:val="center"/>
        <w:rPr>
          <w:rFonts w:ascii="GHEA Grapalat" w:hAnsi="GHEA Grapalat"/>
          <w:i w:val="0"/>
          <w:color w:val="000000"/>
          <w:lang w:val="en-US"/>
        </w:rPr>
      </w:pPr>
      <w:r w:rsidRPr="00C9363B">
        <w:rPr>
          <w:rFonts w:ascii="GHEA Grapalat" w:hAnsi="GHEA Grapalat"/>
          <w:i w:val="0"/>
          <w:color w:val="000000"/>
          <w:lang w:val="en-US"/>
        </w:rPr>
        <w:t xml:space="preserve">N 1 of October </w:t>
      </w:r>
      <w:r w:rsidR="00C9363B" w:rsidRPr="00C9363B">
        <w:rPr>
          <w:rFonts w:ascii="GHEA Grapalat" w:hAnsi="GHEA Grapalat"/>
          <w:i w:val="0"/>
          <w:color w:val="000000"/>
        </w:rPr>
        <w:t>5</w:t>
      </w:r>
      <w:r w:rsidRPr="00C9363B">
        <w:rPr>
          <w:rFonts w:ascii="GHEA Grapalat" w:hAnsi="GHEA Grapalat"/>
          <w:i w:val="0"/>
          <w:color w:val="000000"/>
          <w:lang w:val="en-US"/>
        </w:rPr>
        <w:t xml:space="preserve"> of 2023 </w:t>
      </w:r>
    </w:p>
    <w:p w:rsidR="00405CA7" w:rsidRPr="00C9363B" w:rsidRDefault="00405CA7" w:rsidP="00405CA7">
      <w:pPr>
        <w:pStyle w:val="a3"/>
        <w:spacing w:line="240" w:lineRule="auto"/>
        <w:ind w:right="562" w:firstLine="0"/>
        <w:rPr>
          <w:rFonts w:ascii="GHEA Grapalat" w:hAnsi="GHEA Grapalat"/>
          <w:i w:val="0"/>
          <w:color w:val="000000"/>
          <w:lang w:val="en-US"/>
        </w:rPr>
      </w:pPr>
    </w:p>
    <w:p w:rsidR="00405CA7" w:rsidRPr="00C9363B" w:rsidRDefault="00405CA7" w:rsidP="00405CA7">
      <w:pPr>
        <w:pStyle w:val="a3"/>
        <w:spacing w:after="160" w:line="240" w:lineRule="auto"/>
        <w:rPr>
          <w:lang w:val="en-US"/>
        </w:rPr>
      </w:pPr>
      <w:r w:rsidRPr="00C9363B">
        <w:rPr>
          <w:rFonts w:ascii="GHEA Grapalat" w:hAnsi="GHEA Grapalat"/>
          <w:i w:val="0"/>
          <w:color w:val="000000"/>
          <w:lang w:val="en-US"/>
        </w:rPr>
        <w:t xml:space="preserve">                                      Code of the open tender - </w:t>
      </w:r>
      <w:r w:rsidRPr="00C9363B">
        <w:rPr>
          <w:rFonts w:ascii="GHEA Grapalat" w:hAnsi="GHEA Grapalat"/>
          <w:i w:val="0"/>
          <w:lang w:val="hy-AM"/>
        </w:rPr>
        <w:t>ԳՀԾՁԲ-2023/2-ԴԲԳԳԿ</w:t>
      </w:r>
    </w:p>
    <w:p w:rsidR="00405CA7" w:rsidRPr="00C9363B" w:rsidRDefault="00405CA7" w:rsidP="00405CA7">
      <w:pPr>
        <w:ind w:firstLine="708"/>
        <w:rPr>
          <w:rFonts w:ascii="GHEA Grapalat" w:hAnsi="GHEA Grapalat"/>
          <w:sz w:val="20"/>
          <w:szCs w:val="20"/>
          <w:lang w:val="af-ZA"/>
        </w:rPr>
      </w:pPr>
      <w:r w:rsidRPr="00C9363B">
        <w:rPr>
          <w:rFonts w:ascii="GHEA Grapalat" w:hAnsi="GHEA Grapalat"/>
          <w:sz w:val="20"/>
          <w:szCs w:val="20"/>
          <w:lang w:val="af-ZA"/>
        </w:rPr>
        <w:t>Procuring entity Scientific-Practical Center of Forensic Medicine, RA, MOH, located in Heratsi 5/1, Yerevan, 0025, Armenia address, announces a request for quotation, which is performed in one round.</w:t>
      </w:r>
    </w:p>
    <w:p w:rsidR="00405CA7" w:rsidRPr="00C9363B" w:rsidRDefault="00405CA7" w:rsidP="00405CA7">
      <w:pPr>
        <w:jc w:val="both"/>
        <w:rPr>
          <w:rFonts w:ascii="GHEA Grapalat" w:hAnsi="GHEA Grapalat"/>
          <w:sz w:val="20"/>
          <w:szCs w:val="20"/>
          <w:lang w:val="af-ZA"/>
        </w:rPr>
      </w:pPr>
      <w:r w:rsidRPr="00C9363B">
        <w:rPr>
          <w:rFonts w:ascii="GHEA Grapalat" w:hAnsi="GHEA Grapalat"/>
          <w:sz w:val="20"/>
          <w:szCs w:val="20"/>
          <w:lang w:val="af-ZA"/>
        </w:rPr>
        <w:tab/>
        <w:t>The selected participant of the open tender, in a prescribed manner, will be offered to sign a contract of consulting services for drawing up design budget documents (hereinafter, contract).</w:t>
      </w:r>
    </w:p>
    <w:p w:rsidR="00405CA7" w:rsidRPr="00C9363B" w:rsidRDefault="00405CA7" w:rsidP="00405CA7">
      <w:pPr>
        <w:jc w:val="both"/>
        <w:rPr>
          <w:rFonts w:ascii="GHEA Grapalat" w:hAnsi="GHEA Grapalat"/>
          <w:sz w:val="20"/>
          <w:szCs w:val="20"/>
          <w:lang w:val="af-ZA"/>
        </w:rPr>
      </w:pPr>
      <w:r w:rsidRPr="00C9363B">
        <w:rPr>
          <w:rFonts w:ascii="GHEA Grapalat" w:hAnsi="GHEA Grapalat"/>
          <w:sz w:val="20"/>
          <w:szCs w:val="20"/>
          <w:lang w:val="af-ZA"/>
        </w:rPr>
        <w:tab/>
        <w:t>According to the article 7 of the RA law on procurements any person, regardless of being a foreign person, organization or stateless person, has an equal right to participate in the open tender.</w:t>
      </w:r>
    </w:p>
    <w:p w:rsidR="00405CA7" w:rsidRPr="00C9363B" w:rsidRDefault="00405CA7" w:rsidP="00405CA7">
      <w:pPr>
        <w:ind w:firstLine="720"/>
        <w:jc w:val="both"/>
        <w:rPr>
          <w:rFonts w:ascii="GHEA Grapalat" w:hAnsi="GHEA Grapalat"/>
          <w:sz w:val="20"/>
          <w:szCs w:val="20"/>
          <w:lang w:val="af-ZA"/>
        </w:rPr>
      </w:pPr>
      <w:r w:rsidRPr="00C9363B">
        <w:rPr>
          <w:rFonts w:ascii="GHEA Grapalat" w:hAnsi="GHEA Grapalat"/>
          <w:sz w:val="20"/>
          <w:szCs w:val="20"/>
          <w:lang w:val="af-ZA"/>
        </w:rPr>
        <w:t xml:space="preserve">People having no right to participate in the open tender as well as the qualification criteria presented to the participants and the documents to be submitted for the evaluation of those criteria are defined in the invitation of this procedure. </w:t>
      </w:r>
    </w:p>
    <w:p w:rsidR="00405CA7" w:rsidRPr="00C9363B" w:rsidRDefault="00405CA7" w:rsidP="00405CA7">
      <w:pPr>
        <w:pStyle w:val="a3"/>
        <w:spacing w:after="160" w:line="240" w:lineRule="auto"/>
        <w:ind w:firstLine="567"/>
        <w:rPr>
          <w:rFonts w:ascii="GHEA Grapalat" w:hAnsi="GHEA Grapalat"/>
          <w:i w:val="0"/>
          <w:lang w:val="en-US"/>
        </w:rPr>
      </w:pPr>
      <w:r w:rsidRPr="00C9363B">
        <w:rPr>
          <w:rFonts w:ascii="GHEA Grapalat" w:hAnsi="GHEA Grapalat"/>
          <w:i w:val="0"/>
          <w:lang w:val="en-US"/>
        </w:rPr>
        <w:t>The selected bidder shall be the one who has received the highest grade.</w:t>
      </w:r>
    </w:p>
    <w:p w:rsidR="00405CA7" w:rsidRPr="00C9363B" w:rsidRDefault="00405CA7" w:rsidP="00405CA7">
      <w:pPr>
        <w:ind w:firstLine="720"/>
        <w:jc w:val="both"/>
        <w:rPr>
          <w:rFonts w:ascii="GHEA Grapalat" w:hAnsi="GHEA Grapalat"/>
          <w:sz w:val="20"/>
          <w:szCs w:val="20"/>
          <w:lang w:val="af-ZA"/>
        </w:rPr>
      </w:pPr>
      <w:r w:rsidRPr="00C9363B">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rsidR="00405CA7" w:rsidRPr="00C9363B" w:rsidRDefault="00405CA7" w:rsidP="00405CA7">
      <w:pPr>
        <w:ind w:firstLine="720"/>
        <w:jc w:val="both"/>
        <w:rPr>
          <w:rFonts w:ascii="GHEA Grapalat" w:hAnsi="GHEA Grapalat"/>
          <w:sz w:val="20"/>
          <w:szCs w:val="20"/>
          <w:lang w:val="af-ZA"/>
        </w:rPr>
      </w:pPr>
      <w:r w:rsidRPr="00C9363B">
        <w:rPr>
          <w:rFonts w:ascii="GHEA Grapalat" w:hAnsi="GHEA Grapalat"/>
          <w:sz w:val="20"/>
          <w:szCs w:val="20"/>
          <w:lang w:val="af-ZA"/>
        </w:rPr>
        <w:t xml:space="preserve">Not receiving an invitation does not limit the right of the participant to participate in the open tender. </w:t>
      </w:r>
    </w:p>
    <w:p w:rsidR="00405CA7" w:rsidRPr="00C9363B" w:rsidRDefault="00405CA7" w:rsidP="00405CA7">
      <w:pPr>
        <w:ind w:firstLine="720"/>
        <w:jc w:val="both"/>
        <w:rPr>
          <w:rFonts w:ascii="GHEA Grapalat" w:hAnsi="GHEA Grapalat"/>
          <w:sz w:val="20"/>
          <w:szCs w:val="20"/>
          <w:lang w:val="af-ZA"/>
        </w:rPr>
      </w:pPr>
      <w:r w:rsidRPr="00C9363B">
        <w:rPr>
          <w:rFonts w:ascii="GHEA Grapalat" w:hAnsi="GHEA Grapalat"/>
          <w:sz w:val="20"/>
          <w:szCs w:val="20"/>
          <w:lang w:val="af-ZA"/>
        </w:rPr>
        <w:t xml:space="preserve">The bids for the open tender must be presented at Heratsi 5/1, Yerevan, 0025, Armenia address in hard copies before day 7-th after the publication of this announcement until 16:00 o’clock. Besides Armenian, the bids can be presented in English and Russian. </w:t>
      </w:r>
    </w:p>
    <w:p w:rsidR="00405CA7" w:rsidRPr="00C9363B" w:rsidRDefault="00405CA7" w:rsidP="00405CA7">
      <w:pPr>
        <w:ind w:firstLine="708"/>
        <w:jc w:val="both"/>
        <w:rPr>
          <w:rFonts w:ascii="GHEA Grapalat" w:hAnsi="GHEA Grapalat"/>
          <w:sz w:val="20"/>
          <w:szCs w:val="20"/>
          <w:lang w:val="af-ZA"/>
        </w:rPr>
      </w:pPr>
      <w:r w:rsidRPr="00C9363B">
        <w:rPr>
          <w:rFonts w:ascii="GHEA Grapalat" w:hAnsi="GHEA Grapalat"/>
          <w:sz w:val="20"/>
          <w:szCs w:val="20"/>
          <w:lang w:val="af-ZA"/>
        </w:rPr>
        <w:t>The opening of the bids will take place at Heratsi 5/1, Yerevan, 0025, Armenia address on “13” “October” “2023” at 16:00 o’clock.</w:t>
      </w:r>
    </w:p>
    <w:p w:rsidR="00405CA7" w:rsidRPr="00C9363B" w:rsidRDefault="00405CA7" w:rsidP="00405CA7">
      <w:pPr>
        <w:pStyle w:val="a3"/>
        <w:spacing w:after="120" w:line="240" w:lineRule="auto"/>
        <w:ind w:firstLine="567"/>
        <w:rPr>
          <w:rFonts w:ascii="GHEA Grapalat" w:hAnsi="GHEA Grapalat"/>
          <w:i w:val="0"/>
          <w:lang w:val="en-US"/>
        </w:rPr>
      </w:pPr>
      <w:r w:rsidRPr="00C9363B">
        <w:rPr>
          <w:rFonts w:ascii="GHEA Grapalat" w:hAnsi="GHEA Grapalat"/>
          <w:i w:val="0"/>
          <w:lang w:val="en-US"/>
        </w:rPr>
        <w:t xml:space="preserve">The appeals of this procedure </w:t>
      </w:r>
      <w:proofErr w:type="gramStart"/>
      <w:r w:rsidRPr="00C9363B">
        <w:rPr>
          <w:rFonts w:ascii="GHEA Grapalat" w:hAnsi="GHEA Grapalat"/>
          <w:i w:val="0"/>
          <w:lang w:val="en-US"/>
        </w:rPr>
        <w:t>is</w:t>
      </w:r>
      <w:proofErr w:type="gramEnd"/>
      <w:r w:rsidRPr="00C9363B">
        <w:rPr>
          <w:rFonts w:ascii="GHEA Grapalat" w:hAnsi="GHEA Grapalat"/>
          <w:i w:val="0"/>
          <w:lang w:val="en-US"/>
        </w:rPr>
        <w:t xml:space="preserve"> carried out in accordance with the procedure established by the RA Law "On Procurement" and the RA Civil Procedure Code.</w:t>
      </w:r>
    </w:p>
    <w:p w:rsidR="00405CA7" w:rsidRPr="0050546E" w:rsidRDefault="00405CA7" w:rsidP="00405CA7">
      <w:pPr>
        <w:ind w:firstLine="720"/>
        <w:jc w:val="both"/>
        <w:rPr>
          <w:rFonts w:ascii="GHEA Grapalat" w:hAnsi="GHEA Grapalat"/>
          <w:sz w:val="20"/>
          <w:szCs w:val="20"/>
          <w:lang w:val="af-ZA"/>
        </w:rPr>
      </w:pPr>
      <w:r w:rsidRPr="00C9363B">
        <w:rPr>
          <w:rFonts w:ascii="GHEA Grapalat" w:hAnsi="GHEA Grapalat"/>
          <w:sz w:val="20"/>
          <w:szCs w:val="20"/>
          <w:lang w:val="af-ZA"/>
        </w:rPr>
        <w:t xml:space="preserve"> Further information related to this announcement can be received from the secretary of the evaluation commission </w:t>
      </w:r>
      <w:r w:rsidRPr="00C9363B">
        <w:rPr>
          <w:rFonts w:ascii="GHEA Grapalat" w:hAnsi="GHEA Grapalat"/>
          <w:b/>
          <w:sz w:val="20"/>
          <w:szCs w:val="20"/>
          <w:lang w:val="en-US"/>
        </w:rPr>
        <w:t xml:space="preserve">Tatyana </w:t>
      </w:r>
      <w:proofErr w:type="spellStart"/>
      <w:r w:rsidRPr="00C9363B">
        <w:rPr>
          <w:rFonts w:ascii="GHEA Grapalat" w:hAnsi="GHEA Grapalat"/>
          <w:b/>
          <w:sz w:val="20"/>
          <w:szCs w:val="20"/>
          <w:lang w:val="en-US"/>
        </w:rPr>
        <w:t>Mirzoyan</w:t>
      </w:r>
      <w:proofErr w:type="spellEnd"/>
      <w:r w:rsidRPr="0050546E">
        <w:rPr>
          <w:rFonts w:ascii="GHEA Grapalat" w:hAnsi="GHEA Grapalat"/>
          <w:sz w:val="20"/>
          <w:szCs w:val="20"/>
          <w:lang w:val="af-ZA"/>
        </w:rPr>
        <w:t xml:space="preserve"> </w:t>
      </w:r>
      <w:r w:rsidRPr="0050546E">
        <w:rPr>
          <w:rFonts w:ascii="GHEA Grapalat" w:hAnsi="GHEA Grapalat"/>
          <w:sz w:val="20"/>
          <w:szCs w:val="20"/>
          <w:lang w:val="af-ZA"/>
        </w:rPr>
        <w:tab/>
      </w:r>
    </w:p>
    <w:p w:rsidR="00405CA7" w:rsidRPr="0050546E" w:rsidRDefault="00405CA7" w:rsidP="00405CA7">
      <w:pPr>
        <w:ind w:firstLine="708"/>
        <w:jc w:val="both"/>
        <w:rPr>
          <w:rFonts w:ascii="GHEA Grapalat" w:hAnsi="GHEA Grapalat"/>
          <w:sz w:val="20"/>
          <w:szCs w:val="20"/>
          <w:lang w:val="af-ZA"/>
        </w:rPr>
      </w:pPr>
      <w:r w:rsidRPr="0050546E">
        <w:rPr>
          <w:rFonts w:ascii="GHEA Grapalat" w:hAnsi="GHEA Grapalat"/>
          <w:sz w:val="20"/>
          <w:szCs w:val="20"/>
          <w:lang w:val="af-ZA"/>
        </w:rPr>
        <w:t xml:space="preserve">Telephone </w:t>
      </w:r>
      <w:r w:rsidRPr="0050546E">
        <w:rPr>
          <w:rFonts w:ascii="GHEA Grapalat" w:hAnsi="GHEA Grapalat"/>
          <w:b/>
          <w:sz w:val="20"/>
          <w:szCs w:val="20"/>
          <w:lang w:val="hy-AM"/>
        </w:rPr>
        <w:t>+374 99 27 71 72</w:t>
      </w:r>
    </w:p>
    <w:p w:rsidR="00405CA7" w:rsidRPr="0050546E" w:rsidRDefault="00405CA7" w:rsidP="00405CA7">
      <w:pPr>
        <w:ind w:firstLine="708"/>
        <w:jc w:val="both"/>
        <w:rPr>
          <w:rFonts w:ascii="GHEA Grapalat" w:hAnsi="GHEA Grapalat"/>
          <w:sz w:val="20"/>
          <w:szCs w:val="20"/>
          <w:lang w:val="af-ZA"/>
        </w:rPr>
      </w:pPr>
      <w:r w:rsidRPr="0050546E">
        <w:rPr>
          <w:rFonts w:ascii="GHEA Grapalat" w:hAnsi="GHEA Grapalat"/>
          <w:sz w:val="20"/>
          <w:szCs w:val="20"/>
          <w:lang w:val="af-ZA"/>
        </w:rPr>
        <w:t xml:space="preserve">Email </w:t>
      </w:r>
      <w:r>
        <w:rPr>
          <w:rFonts w:ascii="GHEA Grapalat" w:hAnsi="GHEA Grapalat"/>
          <w:b/>
          <w:sz w:val="20"/>
          <w:szCs w:val="20"/>
          <w:lang w:val="af-ZA"/>
        </w:rPr>
        <w:fldChar w:fldCharType="begin"/>
      </w:r>
      <w:r>
        <w:rPr>
          <w:rFonts w:ascii="GHEA Grapalat" w:hAnsi="GHEA Grapalat"/>
          <w:b/>
          <w:sz w:val="20"/>
          <w:szCs w:val="20"/>
          <w:lang w:val="af-ZA"/>
        </w:rPr>
        <w:instrText xml:space="preserve"> HYPERLINK "mailto:formed78@gmail.com" </w:instrText>
      </w:r>
      <w:r>
        <w:rPr>
          <w:rFonts w:ascii="GHEA Grapalat" w:hAnsi="GHEA Grapalat"/>
          <w:b/>
          <w:sz w:val="20"/>
          <w:szCs w:val="20"/>
          <w:lang w:val="af-ZA"/>
        </w:rPr>
        <w:fldChar w:fldCharType="separate"/>
      </w:r>
      <w:r w:rsidRPr="0050546E">
        <w:rPr>
          <w:rFonts w:ascii="GHEA Grapalat" w:hAnsi="GHEA Grapalat"/>
          <w:b/>
          <w:sz w:val="20"/>
          <w:szCs w:val="20"/>
          <w:lang w:val="af-ZA"/>
        </w:rPr>
        <w:t>formed78@gmail.com</w:t>
      </w:r>
      <w:r>
        <w:rPr>
          <w:rFonts w:ascii="GHEA Grapalat" w:hAnsi="GHEA Grapalat"/>
          <w:b/>
          <w:sz w:val="20"/>
          <w:szCs w:val="20"/>
          <w:lang w:val="af-ZA"/>
        </w:rPr>
        <w:fldChar w:fldCharType="end"/>
      </w:r>
    </w:p>
    <w:p w:rsidR="00405CA7" w:rsidRPr="0050546E" w:rsidRDefault="00405CA7" w:rsidP="00405CA7">
      <w:pPr>
        <w:ind w:firstLine="708"/>
        <w:rPr>
          <w:rFonts w:ascii="GHEA Grapalat" w:hAnsi="GHEA Grapalat"/>
          <w:sz w:val="20"/>
          <w:szCs w:val="20"/>
          <w:lang w:val="af-ZA"/>
        </w:rPr>
      </w:pPr>
      <w:r w:rsidRPr="0050546E">
        <w:rPr>
          <w:rFonts w:ascii="GHEA Grapalat" w:hAnsi="GHEA Grapalat"/>
          <w:sz w:val="20"/>
          <w:szCs w:val="20"/>
          <w:lang w:val="af-ZA"/>
        </w:rPr>
        <w:t>Procuring entity Scientific-Practical Center of Forensic Medicine, RA, MOH</w:t>
      </w:r>
    </w:p>
    <w:p w:rsidR="00405CA7" w:rsidRPr="00405CA7" w:rsidRDefault="00405CA7" w:rsidP="00D12E3B">
      <w:pPr>
        <w:pStyle w:val="aa"/>
        <w:widowControl w:val="0"/>
        <w:spacing w:after="160"/>
        <w:ind w:firstLine="567"/>
        <w:jc w:val="right"/>
        <w:rPr>
          <w:rFonts w:ascii="GHEA Grapalat" w:hAnsi="GHEA Grapalat"/>
          <w:i/>
          <w:lang w:val="af-ZA"/>
        </w:rPr>
      </w:pPr>
    </w:p>
    <w:p w:rsidR="00405CA7" w:rsidRPr="0095403C" w:rsidRDefault="00405CA7" w:rsidP="00D12E3B">
      <w:pPr>
        <w:pStyle w:val="aa"/>
        <w:widowControl w:val="0"/>
        <w:spacing w:after="160"/>
        <w:ind w:firstLine="567"/>
        <w:jc w:val="right"/>
        <w:rPr>
          <w:rFonts w:ascii="GHEA Grapalat" w:hAnsi="GHEA Grapalat"/>
          <w:i/>
          <w:lang w:val="en-US"/>
        </w:rPr>
      </w:pPr>
    </w:p>
    <w:p w:rsidR="00405CA7" w:rsidRPr="0095403C" w:rsidRDefault="00405CA7" w:rsidP="00D12E3B">
      <w:pPr>
        <w:pStyle w:val="aa"/>
        <w:widowControl w:val="0"/>
        <w:spacing w:after="160"/>
        <w:ind w:firstLine="567"/>
        <w:jc w:val="right"/>
        <w:rPr>
          <w:rFonts w:ascii="GHEA Grapalat" w:hAnsi="GHEA Grapalat"/>
          <w:i/>
          <w:lang w:val="en-US"/>
        </w:rPr>
      </w:pPr>
    </w:p>
    <w:p w:rsidR="00405CA7" w:rsidRPr="0095403C" w:rsidRDefault="00405CA7" w:rsidP="00D12E3B">
      <w:pPr>
        <w:pStyle w:val="aa"/>
        <w:widowControl w:val="0"/>
        <w:spacing w:after="160"/>
        <w:ind w:firstLine="567"/>
        <w:jc w:val="right"/>
        <w:rPr>
          <w:rFonts w:ascii="GHEA Grapalat" w:hAnsi="GHEA Grapalat"/>
          <w:i/>
          <w:lang w:val="en-US"/>
        </w:rPr>
      </w:pPr>
    </w:p>
    <w:p w:rsidR="00405CA7" w:rsidRPr="0095403C" w:rsidRDefault="00405CA7" w:rsidP="00D12E3B">
      <w:pPr>
        <w:pStyle w:val="aa"/>
        <w:widowControl w:val="0"/>
        <w:spacing w:after="160"/>
        <w:ind w:firstLine="567"/>
        <w:jc w:val="right"/>
        <w:rPr>
          <w:rFonts w:ascii="GHEA Grapalat" w:hAnsi="GHEA Grapalat"/>
          <w:i/>
          <w:lang w:val="en-US"/>
        </w:rPr>
      </w:pPr>
    </w:p>
    <w:p w:rsidR="00405CA7" w:rsidRPr="0095403C" w:rsidRDefault="00405CA7" w:rsidP="00D12E3B">
      <w:pPr>
        <w:pStyle w:val="aa"/>
        <w:widowControl w:val="0"/>
        <w:spacing w:after="160"/>
        <w:ind w:firstLine="567"/>
        <w:jc w:val="right"/>
        <w:rPr>
          <w:rFonts w:ascii="GHEA Grapalat" w:hAnsi="GHEA Grapalat"/>
          <w:i/>
          <w:lang w:val="en-US"/>
        </w:rPr>
      </w:pPr>
    </w:p>
    <w:p w:rsidR="00405CA7" w:rsidRPr="0095403C" w:rsidRDefault="00405CA7" w:rsidP="00D12E3B">
      <w:pPr>
        <w:pStyle w:val="aa"/>
        <w:widowControl w:val="0"/>
        <w:spacing w:after="160"/>
        <w:ind w:firstLine="567"/>
        <w:jc w:val="right"/>
        <w:rPr>
          <w:rFonts w:ascii="GHEA Grapalat" w:hAnsi="GHEA Grapalat"/>
          <w:i/>
          <w:lang w:val="en-US"/>
        </w:rPr>
      </w:pPr>
    </w:p>
    <w:p w:rsidR="00405CA7" w:rsidRPr="0095403C" w:rsidRDefault="00405CA7" w:rsidP="00D12E3B">
      <w:pPr>
        <w:pStyle w:val="aa"/>
        <w:widowControl w:val="0"/>
        <w:spacing w:after="160"/>
        <w:ind w:firstLine="567"/>
        <w:jc w:val="right"/>
        <w:rPr>
          <w:rFonts w:ascii="GHEA Grapalat" w:hAnsi="GHEA Grapalat"/>
          <w:i/>
          <w:lang w:val="en-US"/>
        </w:rPr>
      </w:pPr>
    </w:p>
    <w:p w:rsidR="00405CA7" w:rsidRPr="00F40426" w:rsidRDefault="00405CA7" w:rsidP="00405CA7">
      <w:pPr>
        <w:pStyle w:val="aa"/>
        <w:widowControl w:val="0"/>
        <w:spacing w:after="0"/>
        <w:ind w:firstLine="567"/>
        <w:jc w:val="right"/>
        <w:rPr>
          <w:rFonts w:ascii="GHEA Grapalat" w:hAnsi="GHEA Grapalat"/>
          <w:sz w:val="20"/>
          <w:szCs w:val="20"/>
        </w:rPr>
      </w:pPr>
      <w:r w:rsidRPr="00F40426">
        <w:rPr>
          <w:rFonts w:ascii="GHEA Grapalat" w:hAnsi="GHEA Grapalat"/>
          <w:sz w:val="20"/>
          <w:szCs w:val="20"/>
        </w:rPr>
        <w:lastRenderedPageBreak/>
        <w:t>Утверждено</w:t>
      </w:r>
    </w:p>
    <w:p w:rsidR="00405CA7" w:rsidRPr="00F40426" w:rsidRDefault="00405CA7" w:rsidP="00405CA7">
      <w:pPr>
        <w:pStyle w:val="aa"/>
        <w:widowControl w:val="0"/>
        <w:spacing w:after="0"/>
        <w:ind w:firstLine="567"/>
        <w:jc w:val="right"/>
        <w:rPr>
          <w:rFonts w:ascii="GHEA Grapalat" w:hAnsi="GHEA Grapalat"/>
          <w:sz w:val="20"/>
          <w:szCs w:val="20"/>
        </w:rPr>
      </w:pPr>
      <w:r w:rsidRPr="00F40426">
        <w:rPr>
          <w:rFonts w:ascii="GHEA Grapalat" w:hAnsi="GHEA Grapalat"/>
          <w:sz w:val="20"/>
          <w:szCs w:val="20"/>
        </w:rPr>
        <w:t xml:space="preserve">Решением Оценочной комиссии </w:t>
      </w:r>
      <w:r w:rsidR="000E2772">
        <w:rPr>
          <w:rFonts w:ascii="GHEA Grapalat" w:hAnsi="GHEA Grapalat"/>
          <w:sz w:val="20"/>
          <w:szCs w:val="20"/>
        </w:rPr>
        <w:t>на котировку цен</w:t>
      </w:r>
      <w:r w:rsidRPr="00F40426">
        <w:rPr>
          <w:rFonts w:ascii="GHEA Grapalat" w:hAnsi="GHEA Grapalat"/>
          <w:sz w:val="20"/>
          <w:szCs w:val="20"/>
        </w:rPr>
        <w:br/>
        <w:t xml:space="preserve">под кодом </w:t>
      </w:r>
      <w:r w:rsidR="000E2772">
        <w:rPr>
          <w:rFonts w:ascii="GHEA Grapalat" w:hAnsi="GHEA Grapalat"/>
          <w:sz w:val="20"/>
          <w:szCs w:val="20"/>
          <w:lang w:val="hy-AM"/>
        </w:rPr>
        <w:t>ԳՀԾ</w:t>
      </w:r>
      <w:r w:rsidRPr="00F40426">
        <w:rPr>
          <w:rFonts w:ascii="GHEA Grapalat" w:hAnsi="GHEA Grapalat"/>
          <w:sz w:val="20"/>
          <w:szCs w:val="20"/>
        </w:rPr>
        <w:t>ՁԲ-2023/</w:t>
      </w:r>
      <w:r w:rsidR="000E2772">
        <w:rPr>
          <w:rFonts w:ascii="GHEA Grapalat" w:hAnsi="GHEA Grapalat"/>
          <w:sz w:val="20"/>
          <w:szCs w:val="20"/>
          <w:lang w:val="hy-AM"/>
        </w:rPr>
        <w:t>2</w:t>
      </w:r>
      <w:r w:rsidRPr="00F40426">
        <w:rPr>
          <w:rFonts w:ascii="GHEA Grapalat" w:hAnsi="GHEA Grapalat"/>
          <w:sz w:val="20"/>
          <w:szCs w:val="20"/>
        </w:rPr>
        <w:t>-ԴԲԳԳԿ</w:t>
      </w:r>
      <w:r w:rsidRPr="00F40426">
        <w:rPr>
          <w:rFonts w:ascii="GHEA Grapalat" w:hAnsi="GHEA Grapalat"/>
          <w:sz w:val="20"/>
          <w:szCs w:val="20"/>
        </w:rPr>
        <w:br/>
      </w:r>
      <w:r w:rsidRPr="00C9363B">
        <w:rPr>
          <w:rFonts w:ascii="GHEA Grapalat" w:hAnsi="GHEA Grapalat"/>
          <w:sz w:val="20"/>
          <w:szCs w:val="20"/>
        </w:rPr>
        <w:t xml:space="preserve">№ 1 от </w:t>
      </w:r>
      <w:r w:rsidR="00C9363B" w:rsidRPr="00C9363B">
        <w:rPr>
          <w:rFonts w:ascii="GHEA Grapalat" w:hAnsi="GHEA Grapalat"/>
          <w:sz w:val="20"/>
          <w:szCs w:val="20"/>
        </w:rPr>
        <w:t>5</w:t>
      </w:r>
      <w:r w:rsidRPr="00C9363B">
        <w:rPr>
          <w:rFonts w:ascii="GHEA Grapalat" w:hAnsi="GHEA Grapalat"/>
          <w:sz w:val="20"/>
          <w:szCs w:val="20"/>
        </w:rPr>
        <w:t xml:space="preserve">-го </w:t>
      </w:r>
      <w:r w:rsidR="000E2772" w:rsidRPr="00C9363B">
        <w:rPr>
          <w:rFonts w:ascii="GHEA Grapalat" w:hAnsi="GHEA Grapalat"/>
          <w:sz w:val="20"/>
          <w:szCs w:val="20"/>
        </w:rPr>
        <w:t>октя</w:t>
      </w:r>
      <w:r w:rsidRPr="00C9363B">
        <w:rPr>
          <w:rFonts w:ascii="GHEA Grapalat" w:hAnsi="GHEA Grapalat"/>
          <w:sz w:val="20"/>
          <w:szCs w:val="20"/>
        </w:rPr>
        <w:t>бря 202</w:t>
      </w:r>
      <w:r w:rsidR="000E2772" w:rsidRPr="00C9363B">
        <w:rPr>
          <w:rFonts w:ascii="GHEA Grapalat" w:hAnsi="GHEA Grapalat"/>
          <w:sz w:val="20"/>
          <w:szCs w:val="20"/>
          <w:lang w:val="hy-AM"/>
        </w:rPr>
        <w:t>3</w:t>
      </w:r>
      <w:r w:rsidRPr="00C9363B">
        <w:rPr>
          <w:rFonts w:ascii="GHEA Grapalat" w:hAnsi="GHEA Grapalat"/>
          <w:sz w:val="20"/>
          <w:szCs w:val="20"/>
        </w:rPr>
        <w:t>г.</w:t>
      </w:r>
    </w:p>
    <w:p w:rsidR="00405CA7" w:rsidRPr="009044F1" w:rsidRDefault="00405CA7" w:rsidP="00405CA7">
      <w:pPr>
        <w:pStyle w:val="aa"/>
        <w:widowControl w:val="0"/>
        <w:spacing w:after="160"/>
        <w:ind w:right="-7" w:firstLine="567"/>
        <w:jc w:val="center"/>
        <w:rPr>
          <w:rFonts w:ascii="GHEA Grapalat" w:hAnsi="GHEA Grapalat"/>
        </w:rPr>
      </w:pPr>
    </w:p>
    <w:p w:rsidR="00405CA7" w:rsidRPr="003A1EBB" w:rsidRDefault="00405CA7" w:rsidP="00405CA7">
      <w:pPr>
        <w:pStyle w:val="aa"/>
        <w:widowControl w:val="0"/>
        <w:spacing w:after="160"/>
        <w:ind w:right="-7" w:firstLine="567"/>
        <w:jc w:val="center"/>
        <w:rPr>
          <w:rFonts w:ascii="GHEA Grapalat" w:hAnsi="GHEA Grapalat"/>
        </w:rPr>
      </w:pPr>
    </w:p>
    <w:p w:rsidR="00405CA7" w:rsidRPr="003A1EBB" w:rsidRDefault="00405CA7" w:rsidP="00405CA7">
      <w:pPr>
        <w:pStyle w:val="aa"/>
        <w:widowControl w:val="0"/>
        <w:spacing w:after="160"/>
        <w:ind w:right="-7" w:firstLine="567"/>
        <w:jc w:val="center"/>
        <w:rPr>
          <w:rFonts w:ascii="GHEA Grapalat" w:hAnsi="GHEA Grapalat"/>
        </w:rPr>
      </w:pPr>
    </w:p>
    <w:p w:rsidR="00405CA7" w:rsidRDefault="00405CA7" w:rsidP="00405CA7">
      <w:pPr>
        <w:pStyle w:val="aa"/>
        <w:widowControl w:val="0"/>
        <w:spacing w:after="160"/>
        <w:ind w:right="-7" w:firstLine="567"/>
        <w:jc w:val="center"/>
        <w:rPr>
          <w:rFonts w:ascii="GHEA Grapalat" w:hAnsi="GHEA Grapalat"/>
          <w:i/>
        </w:rPr>
      </w:pPr>
    </w:p>
    <w:p w:rsidR="00405CA7" w:rsidRPr="00F40426" w:rsidRDefault="00405CA7" w:rsidP="00405CA7">
      <w:pPr>
        <w:pStyle w:val="aa"/>
        <w:widowControl w:val="0"/>
        <w:spacing w:after="0"/>
        <w:ind w:right="-7" w:firstLine="567"/>
        <w:jc w:val="center"/>
        <w:rPr>
          <w:rFonts w:ascii="GHEA Grapalat" w:hAnsi="GHEA Grapalat"/>
        </w:rPr>
      </w:pPr>
      <w:r w:rsidRPr="00F40426">
        <w:rPr>
          <w:rFonts w:ascii="GHEA Grapalat" w:hAnsi="GHEA Grapalat"/>
        </w:rPr>
        <w:t>ГНКО “НАУЧНОГО-ПРАКТИЧЕСКИЙ ЦЕНТР СУДЕБНОЙ МЕДИЦИНЫ” ПРИ МИНИСТЕРСВЕ ЗДРАВОХРАНЕНИЯ РА</w:t>
      </w:r>
    </w:p>
    <w:p w:rsidR="00405CA7" w:rsidRPr="00002684" w:rsidRDefault="00405CA7" w:rsidP="00405CA7">
      <w:pPr>
        <w:pStyle w:val="aa"/>
        <w:widowControl w:val="0"/>
        <w:spacing w:after="0"/>
        <w:ind w:right="-7" w:firstLine="567"/>
        <w:jc w:val="center"/>
        <w:rPr>
          <w:rFonts w:ascii="GHEA Grapalat" w:hAnsi="GHEA Grapalat"/>
        </w:rPr>
      </w:pPr>
    </w:p>
    <w:p w:rsidR="00405CA7" w:rsidRPr="003A1EBB" w:rsidRDefault="00405CA7" w:rsidP="00405CA7">
      <w:pPr>
        <w:pStyle w:val="aa"/>
        <w:widowControl w:val="0"/>
        <w:spacing w:after="160"/>
        <w:ind w:right="-7" w:firstLine="567"/>
        <w:jc w:val="center"/>
        <w:rPr>
          <w:rFonts w:ascii="GHEA Grapalat" w:hAnsi="GHEA Grapalat"/>
        </w:rPr>
      </w:pPr>
    </w:p>
    <w:p w:rsidR="00405CA7" w:rsidRPr="003A1EBB" w:rsidRDefault="00405CA7" w:rsidP="00405CA7">
      <w:pPr>
        <w:pStyle w:val="aa"/>
        <w:widowControl w:val="0"/>
        <w:spacing w:after="160"/>
        <w:ind w:right="-7" w:firstLine="567"/>
        <w:jc w:val="center"/>
        <w:rPr>
          <w:rFonts w:ascii="GHEA Grapalat" w:hAnsi="GHEA Grapalat"/>
        </w:rPr>
      </w:pPr>
    </w:p>
    <w:p w:rsidR="00405CA7" w:rsidRPr="003A1EBB" w:rsidRDefault="00405CA7" w:rsidP="00405CA7">
      <w:pPr>
        <w:pStyle w:val="aa"/>
        <w:widowControl w:val="0"/>
        <w:spacing w:after="160"/>
        <w:ind w:right="-7" w:firstLine="567"/>
        <w:jc w:val="center"/>
        <w:rPr>
          <w:rFonts w:ascii="GHEA Grapalat" w:hAnsi="GHEA Grapalat"/>
        </w:rPr>
      </w:pPr>
    </w:p>
    <w:p w:rsidR="00405CA7" w:rsidRPr="009044F1" w:rsidRDefault="00405CA7" w:rsidP="00405CA7">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rsidR="00405CA7" w:rsidRPr="009044F1" w:rsidRDefault="00405CA7" w:rsidP="00405CA7">
      <w:pPr>
        <w:pStyle w:val="aa"/>
        <w:widowControl w:val="0"/>
        <w:spacing w:after="160"/>
        <w:ind w:right="-7" w:firstLine="567"/>
        <w:jc w:val="center"/>
        <w:rPr>
          <w:rFonts w:ascii="GHEA Grapalat" w:hAnsi="GHEA Grapalat" w:cs="Sylfaen"/>
        </w:rPr>
      </w:pPr>
    </w:p>
    <w:p w:rsidR="00405CA7" w:rsidRPr="009044F1" w:rsidRDefault="00405CA7" w:rsidP="00405CA7">
      <w:pPr>
        <w:pStyle w:val="aa"/>
        <w:widowControl w:val="0"/>
        <w:spacing w:after="160"/>
        <w:ind w:right="-7" w:firstLine="567"/>
        <w:jc w:val="center"/>
        <w:rPr>
          <w:rFonts w:ascii="GHEA Grapalat" w:hAnsi="GHEA Grapalat" w:cs="Sylfaen"/>
        </w:rPr>
      </w:pPr>
    </w:p>
    <w:p w:rsidR="00405CA7" w:rsidRPr="00F40426" w:rsidRDefault="00405CA7" w:rsidP="00405CA7">
      <w:pPr>
        <w:pStyle w:val="aa"/>
        <w:widowControl w:val="0"/>
        <w:spacing w:after="0"/>
        <w:ind w:right="-7" w:firstLine="567"/>
        <w:jc w:val="center"/>
        <w:rPr>
          <w:rFonts w:ascii="GHEA Grapalat" w:hAnsi="GHEA Grapalat"/>
        </w:rPr>
      </w:pPr>
      <w:r w:rsidRPr="009044F1">
        <w:rPr>
          <w:rFonts w:ascii="GHEA Grapalat" w:hAnsi="GHEA Grapalat"/>
        </w:rPr>
        <w:t xml:space="preserve">НА </w:t>
      </w:r>
      <w:r w:rsidR="000E2772">
        <w:rPr>
          <w:rFonts w:ascii="GHEA Grapalat" w:hAnsi="GHEA Grapalat"/>
        </w:rPr>
        <w:t>КОТИРОВКУ ЦЕН</w:t>
      </w:r>
      <w:r w:rsidRPr="009044F1">
        <w:rPr>
          <w:rFonts w:ascii="GHEA Grapalat" w:hAnsi="GHEA Grapalat"/>
        </w:rPr>
        <w:t>, ОБЪЯВЛЕНН</w:t>
      </w:r>
      <w:r w:rsidR="000E2772">
        <w:rPr>
          <w:rFonts w:ascii="GHEA Grapalat" w:hAnsi="GHEA Grapalat"/>
        </w:rPr>
        <w:t>УЮ</w:t>
      </w:r>
      <w:r w:rsidRPr="009044F1">
        <w:rPr>
          <w:rFonts w:ascii="GHEA Grapalat" w:hAnsi="GHEA Grapalat"/>
        </w:rPr>
        <w:t xml:space="preserve"> С ЦЕЛЬЮ ПРИОБРЕТЕНИЯ </w:t>
      </w:r>
      <w:r w:rsidR="000E2772" w:rsidRPr="000E2772">
        <w:rPr>
          <w:rFonts w:ascii="GHEA Grapalat" w:hAnsi="GHEA Grapalat"/>
        </w:rPr>
        <w:t>УСЛУГ ПРОВЕДЕНИЯ ЭКСПЕРТИЗЫ ПРОЕКТНО-СМЕТНОЙ ДОКУМЕНТАЦИИ И ПРЕДОСТАВЛЕНИЯ ЗАКЛЮЧЕНИЯ</w:t>
      </w:r>
      <w:r w:rsidR="000E2772" w:rsidRPr="00405CA7">
        <w:rPr>
          <w:rFonts w:ascii="GHEA Grapalat" w:hAnsi="GHEA Grapalat"/>
          <w:b/>
          <w:i/>
          <w:color w:val="000000"/>
          <w:sz w:val="20"/>
          <w:szCs w:val="20"/>
        </w:rPr>
        <w:t xml:space="preserve"> </w:t>
      </w:r>
      <w:r w:rsidRPr="009044F1">
        <w:rPr>
          <w:rFonts w:ascii="GHEA Grapalat" w:hAnsi="GHEA Grapalat"/>
        </w:rPr>
        <w:t xml:space="preserve">ДЛЯ НУЖД </w:t>
      </w:r>
      <w:r w:rsidRPr="00F40426">
        <w:rPr>
          <w:rFonts w:ascii="GHEA Grapalat" w:hAnsi="GHEA Grapalat"/>
        </w:rPr>
        <w:t>ГНКО “НАУЧНОГО-ПРАКТИЧЕСКИЙ ЦЕНТР СУДЕБНОЙ МЕДИЦИНЫ” ПРИ МИНИСТЕРСВЕ ЗДРАВОХРАНЕНИЯ РА</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Default="00096865" w:rsidP="00B46D58">
      <w:pPr>
        <w:widowControl w:val="0"/>
        <w:spacing w:after="160"/>
        <w:ind w:firstLine="567"/>
        <w:jc w:val="both"/>
        <w:rPr>
          <w:rFonts w:ascii="GHEA Grapalat" w:hAnsi="GHEA Grapalat"/>
          <w:i/>
          <w:sz w:val="20"/>
          <w:szCs w:val="20"/>
        </w:rPr>
      </w:pPr>
      <w:r w:rsidRPr="000E2772">
        <w:rPr>
          <w:rFonts w:ascii="GHEA Grapalat" w:hAnsi="GHEA Grapalat"/>
          <w:i/>
          <w:sz w:val="20"/>
          <w:szCs w:val="20"/>
        </w:rPr>
        <w:lastRenderedPageBreak/>
        <w:t>Уважаемый участник, прежде чем составить и подать заявку просим Вас</w:t>
      </w:r>
      <w:r w:rsidR="001D209D" w:rsidRPr="000E2772">
        <w:rPr>
          <w:rFonts w:ascii="Courier New" w:hAnsi="Courier New" w:cs="Courier New"/>
          <w:i/>
          <w:sz w:val="20"/>
          <w:szCs w:val="20"/>
          <w:lang w:val="en-US"/>
        </w:rPr>
        <w:t> </w:t>
      </w:r>
      <w:r w:rsidRPr="000E2772">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0E2772" w:rsidRPr="000E2772" w:rsidRDefault="000E2772" w:rsidP="00B46D58">
      <w:pPr>
        <w:widowControl w:val="0"/>
        <w:spacing w:after="160"/>
        <w:ind w:firstLine="567"/>
        <w:jc w:val="both"/>
        <w:rPr>
          <w:rFonts w:ascii="GHEA Grapalat" w:hAnsi="GHEA Grapalat" w:cs="Sylfaen"/>
          <w:i/>
          <w:sz w:val="20"/>
          <w:szCs w:val="20"/>
          <w:lang w:val="hy-AM"/>
        </w:rPr>
      </w:pPr>
    </w:p>
    <w:p w:rsidR="000E2772" w:rsidRPr="00F40426" w:rsidRDefault="000E2772" w:rsidP="000E2772">
      <w:pPr>
        <w:widowControl w:val="0"/>
        <w:jc w:val="center"/>
        <w:rPr>
          <w:rFonts w:ascii="GHEA Grapalat" w:hAnsi="GHEA Grapalat"/>
          <w:b/>
          <w:sz w:val="20"/>
          <w:szCs w:val="20"/>
        </w:rPr>
      </w:pPr>
      <w:r w:rsidRPr="00F40426">
        <w:rPr>
          <w:rFonts w:ascii="GHEA Grapalat" w:hAnsi="GHEA Grapalat"/>
          <w:b/>
          <w:sz w:val="20"/>
          <w:szCs w:val="20"/>
        </w:rPr>
        <w:t>СОДЕРЖАНИЕ</w:t>
      </w:r>
    </w:p>
    <w:p w:rsidR="000E2772" w:rsidRPr="00F40426" w:rsidRDefault="000E2772" w:rsidP="000E2772">
      <w:pPr>
        <w:widowControl w:val="0"/>
        <w:jc w:val="center"/>
        <w:rPr>
          <w:rFonts w:ascii="GHEA Grapalat" w:hAnsi="GHEA Grapalat"/>
          <w:b/>
          <w:sz w:val="20"/>
          <w:szCs w:val="20"/>
        </w:rPr>
      </w:pPr>
      <w:r w:rsidRPr="00F40426">
        <w:rPr>
          <w:rFonts w:ascii="GHEA Grapalat" w:hAnsi="GHEA Grapalat"/>
          <w:b/>
          <w:sz w:val="20"/>
          <w:szCs w:val="20"/>
        </w:rPr>
        <w:t xml:space="preserve">УСЛУГ </w:t>
      </w:r>
      <w:r w:rsidR="00E270A0" w:rsidRPr="00E270A0">
        <w:rPr>
          <w:rFonts w:ascii="GHEA Grapalat" w:hAnsi="GHEA Grapalat"/>
          <w:b/>
          <w:sz w:val="20"/>
          <w:szCs w:val="20"/>
        </w:rPr>
        <w:t xml:space="preserve">ПРОВЕДЕНИЯ ЭКСПЕРТИЗЫ ПРОЕКТНО-СМЕТНОЙ ДОКУМЕНТАЦИИ И ПРЕДОСТАВЛЕНИЯ ЗАКЛЮЧЕНИЯ </w:t>
      </w:r>
      <w:r w:rsidRPr="00F40426">
        <w:rPr>
          <w:rFonts w:ascii="GHEA Grapalat" w:hAnsi="GHEA Grapalat"/>
          <w:b/>
          <w:sz w:val="20"/>
          <w:szCs w:val="20"/>
        </w:rPr>
        <w:t>ДЛЯ НУЖД ГНКО “НАУЧНОГО-ПРАКТИЧЕСКИЙ ЦЕНТР СУДЕБНОЙ МЕДИЦИНЫ” ПРИ МИНИСТЕРСВЕ ЗДРАВОХРАНЕНИЯ РА</w:t>
      </w:r>
      <w:r>
        <w:rPr>
          <w:rFonts w:ascii="GHEA Grapalat" w:hAnsi="GHEA Grapalat"/>
          <w:b/>
          <w:sz w:val="20"/>
          <w:szCs w:val="20"/>
        </w:rPr>
        <w:t xml:space="preserve"> </w:t>
      </w:r>
      <w:r w:rsidRPr="00F40426">
        <w:rPr>
          <w:rFonts w:ascii="GHEA Grapalat" w:hAnsi="GHEA Grapalat"/>
          <w:b/>
          <w:sz w:val="20"/>
          <w:szCs w:val="20"/>
        </w:rPr>
        <w:t xml:space="preserve">ПРИГЛАШЕНИЯ НА </w:t>
      </w:r>
      <w:r w:rsidR="00E270A0">
        <w:rPr>
          <w:rFonts w:ascii="GHEA Grapalat" w:hAnsi="GHEA Grapalat"/>
          <w:b/>
          <w:sz w:val="20"/>
          <w:szCs w:val="20"/>
        </w:rPr>
        <w:t xml:space="preserve">КОТИРОВКУ </w:t>
      </w:r>
      <w:proofErr w:type="gramStart"/>
      <w:r w:rsidR="00E270A0">
        <w:rPr>
          <w:rFonts w:ascii="GHEA Grapalat" w:hAnsi="GHEA Grapalat"/>
          <w:b/>
          <w:sz w:val="20"/>
          <w:szCs w:val="20"/>
        </w:rPr>
        <w:t>ЦЕН</w:t>
      </w:r>
      <w:r w:rsidRPr="00F40426">
        <w:rPr>
          <w:rFonts w:ascii="GHEA Grapalat" w:hAnsi="GHEA Grapalat"/>
          <w:b/>
          <w:sz w:val="20"/>
          <w:szCs w:val="20"/>
        </w:rPr>
        <w:t xml:space="preserve">, </w:t>
      </w:r>
      <w:r>
        <w:rPr>
          <w:rFonts w:ascii="GHEA Grapalat" w:hAnsi="GHEA Grapalat"/>
          <w:b/>
          <w:sz w:val="20"/>
          <w:szCs w:val="20"/>
        </w:rPr>
        <w:t xml:space="preserve"> </w:t>
      </w:r>
      <w:r w:rsidRPr="00F40426">
        <w:rPr>
          <w:rFonts w:ascii="GHEA Grapalat" w:hAnsi="GHEA Grapalat"/>
          <w:b/>
          <w:sz w:val="20"/>
          <w:szCs w:val="20"/>
        </w:rPr>
        <w:t>ОБЪЯВЛЕННЫЙ</w:t>
      </w:r>
      <w:proofErr w:type="gramEnd"/>
      <w:r w:rsidRPr="00F40426">
        <w:rPr>
          <w:rFonts w:ascii="GHEA Grapalat" w:hAnsi="GHEA Grapalat"/>
          <w:b/>
          <w:sz w:val="20"/>
          <w:szCs w:val="20"/>
        </w:rPr>
        <w:t xml:space="preserve">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E270A0">
        <w:rPr>
          <w:rFonts w:ascii="GHEA Grapalat" w:hAnsi="GHEA Grapalat"/>
          <w:b/>
        </w:rPr>
        <w:t>КОТИРОВКУ ЦЕН</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p>
    <w:p w:rsidR="00096865" w:rsidRPr="00E270A0" w:rsidRDefault="00E17B7F" w:rsidP="00E17B7F">
      <w:pPr>
        <w:widowControl w:val="0"/>
        <w:spacing w:after="160"/>
        <w:ind w:hanging="567"/>
        <w:jc w:val="both"/>
        <w:rPr>
          <w:rFonts w:ascii="GHEA Grapalat" w:hAnsi="GHEA Grapalat"/>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 </w:t>
      </w:r>
      <w:r w:rsidR="00E270A0">
        <w:rPr>
          <w:rFonts w:ascii="GHEA Grapalat" w:hAnsi="GHEA Grapalat"/>
          <w:spacing w:val="-6"/>
        </w:rPr>
        <w:t>котировке цен</w:t>
      </w:r>
      <w:r w:rsidR="00096865" w:rsidRPr="006D2DF7">
        <w:rPr>
          <w:rFonts w:ascii="GHEA Grapalat" w:hAnsi="GHEA Grapalat"/>
          <w:spacing w:val="-6"/>
        </w:rPr>
        <w:t xml:space="preserve">, проводимом под кодом </w:t>
      </w:r>
      <w:r w:rsidR="00E270A0" w:rsidRPr="00E270A0">
        <w:rPr>
          <w:rFonts w:ascii="GHEA Grapalat" w:hAnsi="GHEA Grapalat"/>
        </w:rPr>
        <w:t xml:space="preserve">ԳՀԾՁԲ-2023/2-ԴԲԳԳԿ </w:t>
      </w:r>
      <w:r w:rsidR="00096865" w:rsidRPr="00E270A0">
        <w:rPr>
          <w:rFonts w:ascii="GHEA Grapalat" w:hAnsi="GHEA Grapalat"/>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270A0">
        <w:rPr>
          <w:rFonts w:ascii="Calibri" w:hAnsi="Calibri" w:cs="Calibri"/>
        </w:rPr>
        <w:t> </w:t>
      </w:r>
      <w:r w:rsidRPr="000B2CFA">
        <w:rPr>
          <w:rFonts w:ascii="GHEA Grapalat" w:hAnsi="GHEA Grapalat"/>
        </w:rPr>
        <w:t>4</w:t>
      </w:r>
      <w:r w:rsidR="006D2DF7" w:rsidRPr="00E270A0">
        <w:rPr>
          <w:rFonts w:ascii="Calibri" w:hAnsi="Calibri" w:cs="Calibri"/>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270A0" w:rsidRDefault="00096865" w:rsidP="00B46D58">
      <w:pPr>
        <w:widowControl w:val="0"/>
        <w:spacing w:after="160"/>
        <w:ind w:firstLine="567"/>
        <w:jc w:val="both"/>
        <w:rPr>
          <w:rFonts w:ascii="GHEA Grapalat" w:hAnsi="GHEA Grapalat"/>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8" w:history="1">
        <w:r w:rsidR="00E270A0" w:rsidRPr="00E270A0">
          <w:rPr>
            <w:rFonts w:ascii="GHEA Grapalat" w:hAnsi="GHEA Grapalat"/>
            <w:sz w:val="24"/>
            <w:szCs w:val="24"/>
          </w:rPr>
          <w:t>formed78@gmail.com</w:t>
        </w:r>
      </w:hyperlink>
      <w:r w:rsidRPr="009044F1">
        <w:rPr>
          <w:rFonts w:ascii="GHEA Grapalat" w:hAnsi="GHEA Grapalat"/>
          <w:sz w:val="24"/>
          <w:szCs w:val="24"/>
        </w:rPr>
        <w:t>.</w:t>
      </w:r>
    </w:p>
    <w:p w:rsidR="00096865" w:rsidRPr="00E270A0" w:rsidRDefault="00F5653D" w:rsidP="00B46D58">
      <w:pPr>
        <w:widowControl w:val="0"/>
        <w:spacing w:after="160"/>
        <w:jc w:val="center"/>
        <w:rPr>
          <w:rFonts w:ascii="GHEA Grapalat" w:hAnsi="GHEA Grapalat"/>
          <w:b/>
        </w:rPr>
      </w:pPr>
      <w:r w:rsidRPr="009044F1">
        <w:rPr>
          <w:rFonts w:ascii="GHEA Grapalat" w:hAnsi="GHEA Grapalat"/>
        </w:rPr>
        <w:br w:type="page"/>
      </w:r>
      <w:r w:rsidRPr="00E270A0">
        <w:rPr>
          <w:rFonts w:ascii="GHEA Grapalat" w:hAnsi="GHEA Grapalat"/>
          <w:b/>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E270A0" w:rsidRPr="00E270A0">
        <w:rPr>
          <w:rFonts w:ascii="GHEA Grapalat" w:hAnsi="GHEA Grapalat"/>
          <w:i w:val="0"/>
          <w:sz w:val="24"/>
          <w:szCs w:val="24"/>
        </w:rPr>
        <w:t>услуг проведения экспертизы проектно-сметной документации и предоставления заключения</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E270A0" w:rsidRPr="00E270A0">
        <w:rPr>
          <w:rFonts w:ascii="GHEA Grapalat" w:hAnsi="GHEA Grapalat"/>
          <w:i w:val="0"/>
          <w:sz w:val="24"/>
          <w:szCs w:val="24"/>
        </w:rPr>
        <w:t xml:space="preserve">ГНКО “Научного-практический центр судебной медицины” при </w:t>
      </w:r>
      <w:proofErr w:type="spellStart"/>
      <w:r w:rsidR="00E270A0" w:rsidRPr="00E270A0">
        <w:rPr>
          <w:rFonts w:ascii="GHEA Grapalat" w:hAnsi="GHEA Grapalat"/>
          <w:i w:val="0"/>
          <w:sz w:val="24"/>
          <w:szCs w:val="24"/>
        </w:rPr>
        <w:t>Министерсве</w:t>
      </w:r>
      <w:proofErr w:type="spellEnd"/>
      <w:r w:rsidR="00E270A0" w:rsidRPr="00E270A0">
        <w:rPr>
          <w:rFonts w:ascii="GHEA Grapalat" w:hAnsi="GHEA Grapalat"/>
          <w:i w:val="0"/>
          <w:sz w:val="24"/>
          <w:szCs w:val="24"/>
        </w:rPr>
        <w:t xml:space="preserve"> </w:t>
      </w:r>
      <w:proofErr w:type="spellStart"/>
      <w:r w:rsidR="00E270A0" w:rsidRPr="00E270A0">
        <w:rPr>
          <w:rFonts w:ascii="GHEA Grapalat" w:hAnsi="GHEA Grapalat"/>
          <w:i w:val="0"/>
          <w:sz w:val="24"/>
          <w:szCs w:val="24"/>
        </w:rPr>
        <w:t>Здравохранения</w:t>
      </w:r>
      <w:proofErr w:type="spellEnd"/>
      <w:r w:rsidR="00E270A0" w:rsidRPr="00E270A0">
        <w:rPr>
          <w:rFonts w:ascii="GHEA Grapalat" w:hAnsi="GHEA Grapalat"/>
          <w:i w:val="0"/>
          <w:sz w:val="24"/>
          <w:szCs w:val="24"/>
        </w:rPr>
        <w:t xml:space="preserve"> РА</w:t>
      </w:r>
      <w:r w:rsidRPr="009044F1">
        <w:rPr>
          <w:rFonts w:ascii="GHEA Grapalat" w:hAnsi="GHEA Grapalat"/>
          <w:i w:val="0"/>
          <w:sz w:val="24"/>
          <w:szCs w:val="24"/>
        </w:rPr>
        <w:t xml:space="preserve">, которые сгруппированы в </w:t>
      </w:r>
      <w:r w:rsidR="00E270A0" w:rsidRPr="009044F1">
        <w:rPr>
          <w:rFonts w:ascii="GHEA Grapalat" w:hAnsi="GHEA Grapalat"/>
          <w:i w:val="0"/>
          <w:sz w:val="24"/>
          <w:szCs w:val="24"/>
        </w:rPr>
        <w:t>"</w:t>
      </w:r>
      <w:r w:rsidR="00E270A0">
        <w:rPr>
          <w:rFonts w:ascii="GHEA Grapalat" w:hAnsi="GHEA Grapalat"/>
          <w:i w:val="0"/>
          <w:sz w:val="24"/>
          <w:szCs w:val="24"/>
        </w:rPr>
        <w:t>3</w:t>
      </w:r>
      <w:r w:rsidR="00E270A0" w:rsidRPr="009044F1">
        <w:rPr>
          <w:rFonts w:ascii="GHEA Grapalat" w:hAnsi="GHEA Grapalat"/>
          <w:i w:val="0"/>
          <w:sz w:val="24"/>
          <w:szCs w:val="24"/>
        </w:rPr>
        <w:t>"</w:t>
      </w:r>
      <w:r w:rsidR="00E270A0">
        <w:rPr>
          <w:rFonts w:ascii="GHEA Grapalat" w:hAnsi="GHEA Grapalat"/>
          <w:i w:val="0"/>
          <w:sz w:val="24"/>
          <w:szCs w:val="24"/>
        </w:rPr>
        <w:t xml:space="preserve"> </w:t>
      </w:r>
      <w:r w:rsidRPr="009044F1">
        <w:rPr>
          <w:rFonts w:ascii="GHEA Grapalat" w:hAnsi="GHEA Grapalat"/>
          <w:i w:val="0"/>
          <w:sz w:val="24"/>
          <w:szCs w:val="24"/>
        </w:rPr>
        <w:t>лот</w:t>
      </w:r>
      <w:r w:rsidR="00E270A0">
        <w:rPr>
          <w:rFonts w:ascii="GHEA Grapalat" w:hAnsi="GHEA Grapalat"/>
          <w:i w:val="0"/>
          <w:sz w:val="24"/>
          <w:szCs w:val="24"/>
        </w:rPr>
        <w:t>а</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E270A0" w:rsidRPr="009044F1" w:rsidTr="00970424">
        <w:trPr>
          <w:jc w:val="center"/>
        </w:trPr>
        <w:tc>
          <w:tcPr>
            <w:tcW w:w="1216" w:type="dxa"/>
            <w:vAlign w:val="center"/>
          </w:tcPr>
          <w:p w:rsidR="00E270A0" w:rsidRPr="009044F1" w:rsidRDefault="00E270A0" w:rsidP="00E270A0">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E270A0" w:rsidRPr="006443D7" w:rsidRDefault="00E270A0" w:rsidP="00E270A0">
            <w:pPr>
              <w:pStyle w:val="23"/>
              <w:spacing w:line="240" w:lineRule="auto"/>
              <w:ind w:firstLine="0"/>
              <w:jc w:val="center"/>
              <w:rPr>
                <w:rFonts w:ascii="GHEA Grapalat" w:hAnsi="GHEA Grapalat" w:cs="Sylfaen"/>
                <w:lang w:val="en-AU"/>
              </w:rPr>
            </w:pPr>
            <w:r w:rsidRPr="006443D7">
              <w:rPr>
                <w:rFonts w:ascii="GHEA Grapalat" w:hAnsi="GHEA Grapalat" w:cs="Sylfaen"/>
                <w:lang w:val="en-AU"/>
              </w:rPr>
              <w:t>562.500,00</w:t>
            </w:r>
          </w:p>
        </w:tc>
        <w:tc>
          <w:tcPr>
            <w:tcW w:w="6600" w:type="dxa"/>
            <w:vAlign w:val="center"/>
          </w:tcPr>
          <w:p w:rsidR="00E270A0" w:rsidRPr="00E270A0" w:rsidRDefault="00E270A0" w:rsidP="00E270A0">
            <w:pPr>
              <w:spacing w:line="259" w:lineRule="auto"/>
              <w:contextualSpacing/>
              <w:jc w:val="both"/>
              <w:rPr>
                <w:rFonts w:ascii="GHEA Grapalat" w:hAnsi="GHEA Grapalat"/>
                <w:sz w:val="20"/>
                <w:szCs w:val="20"/>
              </w:rPr>
            </w:pPr>
            <w:r w:rsidRPr="00E270A0">
              <w:rPr>
                <w:rFonts w:ascii="GHEA Grapalat" w:hAnsi="GHEA Grapalat"/>
                <w:sz w:val="20"/>
                <w:szCs w:val="20"/>
              </w:rPr>
              <w:t xml:space="preserve">Услуги проведения экспертизы проектно-сметной документации и предоставления заключения на строительство двухэтажного морга для НПЦСМ ГНКО МЗ РА в городе Севан </w:t>
            </w:r>
            <w:proofErr w:type="spellStart"/>
            <w:r w:rsidRPr="00E270A0">
              <w:rPr>
                <w:rFonts w:ascii="GHEA Grapalat" w:hAnsi="GHEA Grapalat"/>
                <w:sz w:val="20"/>
                <w:szCs w:val="20"/>
              </w:rPr>
              <w:t>Гегаркуникской</w:t>
            </w:r>
            <w:proofErr w:type="spellEnd"/>
            <w:r w:rsidRPr="00E270A0">
              <w:rPr>
                <w:rFonts w:ascii="GHEA Grapalat" w:hAnsi="GHEA Grapalat"/>
                <w:sz w:val="20"/>
                <w:szCs w:val="20"/>
              </w:rPr>
              <w:t xml:space="preserve"> области</w:t>
            </w:r>
          </w:p>
        </w:tc>
      </w:tr>
      <w:tr w:rsidR="00E270A0" w:rsidRPr="009044F1" w:rsidTr="00970424">
        <w:trPr>
          <w:jc w:val="center"/>
        </w:trPr>
        <w:tc>
          <w:tcPr>
            <w:tcW w:w="1216" w:type="dxa"/>
            <w:vAlign w:val="center"/>
          </w:tcPr>
          <w:p w:rsidR="00E270A0" w:rsidRPr="009044F1" w:rsidRDefault="00E270A0" w:rsidP="00E270A0">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1418" w:type="dxa"/>
            <w:vAlign w:val="center"/>
          </w:tcPr>
          <w:p w:rsidR="00E270A0" w:rsidRPr="006443D7" w:rsidRDefault="00E270A0" w:rsidP="00E270A0">
            <w:pPr>
              <w:pStyle w:val="23"/>
              <w:spacing w:line="240" w:lineRule="auto"/>
              <w:ind w:firstLine="0"/>
              <w:jc w:val="center"/>
              <w:rPr>
                <w:rFonts w:ascii="GHEA Grapalat" w:hAnsi="GHEA Grapalat" w:cs="Sylfaen"/>
                <w:lang w:val="en-AU"/>
              </w:rPr>
            </w:pPr>
            <w:r w:rsidRPr="006443D7">
              <w:rPr>
                <w:rFonts w:ascii="GHEA Grapalat" w:hAnsi="GHEA Grapalat" w:cs="Sylfaen"/>
                <w:lang w:val="en-AU"/>
              </w:rPr>
              <w:t>562.500,00</w:t>
            </w:r>
          </w:p>
        </w:tc>
        <w:tc>
          <w:tcPr>
            <w:tcW w:w="6600" w:type="dxa"/>
            <w:vAlign w:val="center"/>
          </w:tcPr>
          <w:p w:rsidR="00E270A0" w:rsidRPr="00E270A0" w:rsidRDefault="00E270A0" w:rsidP="00E270A0">
            <w:pPr>
              <w:spacing w:line="259" w:lineRule="auto"/>
              <w:contextualSpacing/>
              <w:jc w:val="both"/>
              <w:rPr>
                <w:rFonts w:ascii="GHEA Grapalat" w:hAnsi="GHEA Grapalat"/>
                <w:sz w:val="20"/>
                <w:szCs w:val="20"/>
              </w:rPr>
            </w:pPr>
            <w:r w:rsidRPr="00E270A0">
              <w:rPr>
                <w:rFonts w:ascii="GHEA Grapalat" w:hAnsi="GHEA Grapalat"/>
                <w:sz w:val="20"/>
                <w:szCs w:val="20"/>
              </w:rPr>
              <w:t>Услуги проведения экспертизы проектно-сметной документации и предоставления заключения на строительство двухэтажного морга для НПЦСМ ГНКО МЗ РА в городе Берд Тавушской области</w:t>
            </w:r>
          </w:p>
        </w:tc>
      </w:tr>
      <w:tr w:rsidR="00E270A0" w:rsidRPr="009044F1" w:rsidTr="00970424">
        <w:trPr>
          <w:jc w:val="center"/>
        </w:trPr>
        <w:tc>
          <w:tcPr>
            <w:tcW w:w="1216" w:type="dxa"/>
            <w:vAlign w:val="center"/>
          </w:tcPr>
          <w:p w:rsidR="00E270A0" w:rsidRPr="009044F1" w:rsidRDefault="00E270A0" w:rsidP="00E270A0">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3</w:t>
            </w:r>
          </w:p>
        </w:tc>
        <w:tc>
          <w:tcPr>
            <w:tcW w:w="1418" w:type="dxa"/>
            <w:vAlign w:val="center"/>
          </w:tcPr>
          <w:p w:rsidR="00E270A0" w:rsidRPr="006443D7" w:rsidRDefault="00E270A0" w:rsidP="00E270A0">
            <w:pPr>
              <w:pStyle w:val="23"/>
              <w:spacing w:line="240" w:lineRule="auto"/>
              <w:ind w:firstLine="0"/>
              <w:jc w:val="center"/>
              <w:rPr>
                <w:rFonts w:ascii="GHEA Grapalat" w:hAnsi="GHEA Grapalat" w:cs="Sylfaen"/>
                <w:lang w:val="en-AU"/>
              </w:rPr>
            </w:pPr>
            <w:r w:rsidRPr="006443D7">
              <w:rPr>
                <w:rFonts w:ascii="GHEA Grapalat" w:hAnsi="GHEA Grapalat" w:cs="Sylfaen"/>
                <w:lang w:val="en-AU"/>
              </w:rPr>
              <w:t>440.000,00</w:t>
            </w:r>
          </w:p>
        </w:tc>
        <w:tc>
          <w:tcPr>
            <w:tcW w:w="6600" w:type="dxa"/>
            <w:vAlign w:val="center"/>
          </w:tcPr>
          <w:p w:rsidR="00E270A0" w:rsidRPr="00E270A0" w:rsidRDefault="00E270A0" w:rsidP="00E270A0">
            <w:pPr>
              <w:spacing w:line="259" w:lineRule="auto"/>
              <w:contextualSpacing/>
              <w:jc w:val="both"/>
              <w:rPr>
                <w:rFonts w:ascii="GHEA Grapalat" w:hAnsi="GHEA Grapalat"/>
                <w:sz w:val="20"/>
                <w:szCs w:val="20"/>
              </w:rPr>
            </w:pPr>
            <w:r w:rsidRPr="00E270A0">
              <w:rPr>
                <w:rFonts w:ascii="GHEA Grapalat" w:hAnsi="GHEA Grapalat"/>
                <w:sz w:val="20"/>
                <w:szCs w:val="20"/>
              </w:rPr>
              <w:t xml:space="preserve">Услуги проведения экспертизы проектно-сметной документации и предоставления заключения </w:t>
            </w:r>
            <w:proofErr w:type="spellStart"/>
            <w:r w:rsidRPr="00E270A0">
              <w:rPr>
                <w:rFonts w:ascii="GHEA Grapalat" w:hAnsi="GHEA Grapalat"/>
                <w:sz w:val="20"/>
                <w:szCs w:val="20"/>
              </w:rPr>
              <w:t>заключения</w:t>
            </w:r>
            <w:proofErr w:type="spellEnd"/>
            <w:r w:rsidRPr="00E270A0">
              <w:rPr>
                <w:rFonts w:ascii="GHEA Grapalat" w:hAnsi="GHEA Grapalat"/>
                <w:sz w:val="20"/>
                <w:szCs w:val="20"/>
              </w:rPr>
              <w:t xml:space="preserve"> на капитальный ремонт двухэтажного морга для НПЦСМ ГНКО МЗ РА в городе Капан </w:t>
            </w:r>
            <w:proofErr w:type="spellStart"/>
            <w:r w:rsidRPr="00E270A0">
              <w:rPr>
                <w:rFonts w:ascii="GHEA Grapalat" w:hAnsi="GHEA Grapalat"/>
                <w:sz w:val="20"/>
                <w:szCs w:val="20"/>
              </w:rPr>
              <w:t>Сюникской</w:t>
            </w:r>
            <w:proofErr w:type="spellEnd"/>
            <w:r w:rsidRPr="00E270A0">
              <w:rPr>
                <w:rFonts w:ascii="GHEA Grapalat" w:hAnsi="GHEA Grapalat"/>
                <w:sz w:val="20"/>
                <w:szCs w:val="20"/>
              </w:rPr>
              <w:t xml:space="preserve"> области</w:t>
            </w:r>
          </w:p>
        </w:tc>
      </w:tr>
    </w:tbl>
    <w:p w:rsidR="00E270A0" w:rsidRDefault="00E270A0" w:rsidP="00B46D58">
      <w:pPr>
        <w:pStyle w:val="23"/>
        <w:widowControl w:val="0"/>
        <w:spacing w:after="160" w:line="240" w:lineRule="auto"/>
        <w:ind w:firstLine="567"/>
        <w:rPr>
          <w:rFonts w:ascii="GHEA Grapalat" w:hAnsi="GHEA Grapalat"/>
          <w:sz w:val="24"/>
          <w:szCs w:val="24"/>
        </w:rPr>
      </w:pPr>
    </w:p>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B46D58">
      <w:pPr>
        <w:widowControl w:val="0"/>
        <w:tabs>
          <w:tab w:val="left" w:pos="1134"/>
        </w:tabs>
        <w:spacing w:after="160"/>
        <w:ind w:firstLine="567"/>
        <w:jc w:val="both"/>
        <w:rPr>
          <w:rFonts w:ascii="GHEA Grapalat" w:hAnsi="GHEA Grapalat"/>
        </w:rPr>
      </w:pP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w:t>
      </w:r>
      <w:r w:rsidRPr="009044F1">
        <w:rPr>
          <w:rFonts w:ascii="GHEA Grapalat" w:hAnsi="GHEA Grapalat"/>
        </w:rPr>
        <w:lastRenderedPageBreak/>
        <w:t xml:space="preserve">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w:t>
      </w:r>
      <w:proofErr w:type="gramStart"/>
      <w:r w:rsidR="00E231AD">
        <w:rPr>
          <w:rFonts w:ascii="GHEA Grapalat" w:hAnsi="GHEA Grapalat"/>
        </w:rPr>
        <w:t>которых  административный</w:t>
      </w:r>
      <w:proofErr w:type="gramEnd"/>
      <w:r w:rsidR="00E231AD">
        <w:rPr>
          <w:rFonts w:ascii="GHEA Grapalat" w:hAnsi="GHEA Grapalat"/>
        </w:rPr>
        <w:t xml:space="preserve">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4004A3">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4004A3">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4004A3">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 xml:space="preserve">в качестве отобранного участника отказался или </w:t>
      </w:r>
      <w:proofErr w:type="gramStart"/>
      <w:r w:rsidRPr="004004A3">
        <w:rPr>
          <w:rFonts w:ascii="GHEA Grapalat" w:hAnsi="GHEA Grapalat" w:cs="Sylfaen"/>
        </w:rPr>
        <w:t>лишился  права</w:t>
      </w:r>
      <w:proofErr w:type="gramEnd"/>
      <w:r w:rsidRPr="004004A3">
        <w:rPr>
          <w:rFonts w:ascii="GHEA Grapalat" w:hAnsi="GHEA Grapalat" w:cs="Sylfaen"/>
        </w:rPr>
        <w:t xml:space="preserve"> заключения договора.</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106256">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106256">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w:t>
      </w:r>
      <w:r w:rsidRPr="009044F1">
        <w:rPr>
          <w:rFonts w:ascii="GHEA Grapalat" w:hAnsi="GHEA Grapalat"/>
        </w:rPr>
        <w:lastRenderedPageBreak/>
        <w:t>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9044F1">
        <w:rPr>
          <w:rFonts w:ascii="GHEA Grapalat" w:hAnsi="GHEA Grapalat"/>
          <w:color w:val="000000"/>
        </w:rPr>
        <w:lastRenderedPageBreak/>
        <w:t>предопределять решения последнего иным, не запрещенным законодательством Республики Армения образом;</w:t>
      </w:r>
    </w:p>
    <w:p w:rsidR="00D5674E" w:rsidRPr="001115E9"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E67CC4" w:rsidRPr="009044F1" w:rsidRDefault="00096865" w:rsidP="00E67CC4">
      <w:pPr>
        <w:widowControl w:val="0"/>
        <w:tabs>
          <w:tab w:val="left" w:pos="1134"/>
        </w:tabs>
        <w:spacing w:after="160"/>
        <w:ind w:firstLine="567"/>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E67CC4">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FE2CCB">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FE2CCB">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E270A0" w:rsidRPr="00BD2C67" w:rsidRDefault="00E270A0" w:rsidP="00B46D58">
      <w:pPr>
        <w:widowControl w:val="0"/>
        <w:spacing w:after="160"/>
        <w:jc w:val="center"/>
        <w:rPr>
          <w:rFonts w:ascii="GHEA Grapalat" w:hAnsi="GHEA Grapalat"/>
          <w:b/>
        </w:rPr>
      </w:pP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lastRenderedPageBreak/>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3D5827" w:rsidRPr="003D5827"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r>
      <w:r w:rsidR="003D5827" w:rsidRPr="003D5827">
        <w:rPr>
          <w:rFonts w:ascii="GHEA Grapalat" w:hAnsi="GHEA Grapalat"/>
          <w:sz w:val="24"/>
          <w:szCs w:val="24"/>
        </w:rPr>
        <w:t xml:space="preserve">Заявки на процедуру необходимо подать в комиссию по адресу </w:t>
      </w:r>
      <w:proofErr w:type="spellStart"/>
      <w:r w:rsidR="003D5827" w:rsidRPr="003D5827">
        <w:rPr>
          <w:rFonts w:ascii="GHEA Grapalat" w:hAnsi="GHEA Grapalat"/>
          <w:sz w:val="24"/>
          <w:szCs w:val="24"/>
        </w:rPr>
        <w:t>г.Ереван</w:t>
      </w:r>
      <w:proofErr w:type="spellEnd"/>
      <w:r w:rsidR="003D5827" w:rsidRPr="003D5827">
        <w:rPr>
          <w:rFonts w:ascii="GHEA Grapalat" w:hAnsi="GHEA Grapalat"/>
          <w:sz w:val="24"/>
          <w:szCs w:val="24"/>
        </w:rPr>
        <w:t xml:space="preserve">, </w:t>
      </w:r>
      <w:proofErr w:type="spellStart"/>
      <w:r w:rsidR="003D5827" w:rsidRPr="003D5827">
        <w:rPr>
          <w:rFonts w:ascii="GHEA Grapalat" w:hAnsi="GHEA Grapalat"/>
          <w:sz w:val="24"/>
          <w:szCs w:val="24"/>
        </w:rPr>
        <w:t>ул.Гераци</w:t>
      </w:r>
      <w:proofErr w:type="spellEnd"/>
      <w:r w:rsidR="003D5827" w:rsidRPr="003D5827">
        <w:rPr>
          <w:rFonts w:ascii="GHEA Grapalat" w:hAnsi="GHEA Grapalat"/>
          <w:sz w:val="24"/>
          <w:szCs w:val="24"/>
        </w:rPr>
        <w:t xml:space="preserve"> 5/1 не позднее, чем "1</w:t>
      </w:r>
      <w:r w:rsidR="003D5827">
        <w:rPr>
          <w:rFonts w:ascii="GHEA Grapalat" w:hAnsi="GHEA Grapalat"/>
          <w:sz w:val="24"/>
          <w:szCs w:val="24"/>
          <w:lang w:val="hy-AM"/>
        </w:rPr>
        <w:t>6</w:t>
      </w:r>
      <w:r w:rsidR="003D5827" w:rsidRPr="003D5827">
        <w:rPr>
          <w:rFonts w:ascii="GHEA Grapalat" w:hAnsi="GHEA Grapalat"/>
          <w:sz w:val="24"/>
          <w:szCs w:val="24"/>
        </w:rPr>
        <w:t>:00" часов "</w:t>
      </w:r>
      <w:r w:rsidR="003D5827">
        <w:rPr>
          <w:rFonts w:ascii="GHEA Grapalat" w:hAnsi="GHEA Grapalat"/>
          <w:sz w:val="24"/>
          <w:szCs w:val="24"/>
          <w:lang w:val="hy-AM"/>
        </w:rPr>
        <w:t>7</w:t>
      </w:r>
      <w:r w:rsidR="003D5827" w:rsidRPr="003D5827">
        <w:rPr>
          <w:rFonts w:ascii="GHEA Grapalat" w:hAnsi="GHEA Grapalat"/>
          <w:sz w:val="24"/>
          <w:szCs w:val="24"/>
        </w:rPr>
        <w:t>"-</w:t>
      </w:r>
      <w:proofErr w:type="spellStart"/>
      <w:r w:rsidR="003D5827" w:rsidRPr="003D5827">
        <w:rPr>
          <w:rFonts w:ascii="GHEA Grapalat" w:hAnsi="GHEA Grapalat"/>
          <w:sz w:val="24"/>
          <w:szCs w:val="24"/>
        </w:rPr>
        <w:t>го</w:t>
      </w:r>
      <w:proofErr w:type="spellEnd"/>
      <w:r w:rsidR="003D5827" w:rsidRPr="003D5827">
        <w:rPr>
          <w:rFonts w:ascii="GHEA Grapalat" w:hAnsi="GHEA Grapalat"/>
          <w:sz w:val="24"/>
          <w:szCs w:val="24"/>
        </w:rPr>
        <w:t xml:space="preserve"> дня с даты опубликования в бюллетене объявления и приглашения на настоящую процедуру. </w:t>
      </w:r>
    </w:p>
    <w:p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sidRPr="003D5827">
        <w:rPr>
          <w:rFonts w:ascii="GHEA Grapalat" w:hAnsi="GHEA Grapalat"/>
          <w:sz w:val="24"/>
          <w:szCs w:val="24"/>
        </w:rPr>
        <w:t xml:space="preserve"> </w:t>
      </w:r>
      <w:r w:rsidR="003D5827" w:rsidRPr="003D5827">
        <w:rPr>
          <w:rFonts w:ascii="GHEA Grapalat" w:hAnsi="GHEA Grapalat"/>
          <w:sz w:val="24"/>
          <w:szCs w:val="24"/>
        </w:rPr>
        <w:t xml:space="preserve">Татьяна </w:t>
      </w:r>
      <w:proofErr w:type="spellStart"/>
      <w:r w:rsidR="003D5827" w:rsidRPr="003D5827">
        <w:rPr>
          <w:rFonts w:ascii="GHEA Grapalat" w:hAnsi="GHEA Grapalat"/>
          <w:sz w:val="24"/>
          <w:szCs w:val="24"/>
        </w:rPr>
        <w:t>Мирзоян</w:t>
      </w:r>
      <w:proofErr w:type="spellEnd"/>
      <w:r w:rsidRPr="003D5827">
        <w:rPr>
          <w:rFonts w:ascii="GHEA Grapalat" w:hAnsi="GHEA Grapalat"/>
          <w:sz w:val="24"/>
          <w:szCs w:val="24"/>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r w:rsidR="008D64EE" w:rsidRPr="005838BB">
        <w:rPr>
          <w:rFonts w:ascii="GHEA Grapalat" w:hAnsi="GHEA Grapalat"/>
          <w:vertAlign w:val="superscript"/>
          <w:lang w:val="hy-AM"/>
        </w:rPr>
        <w:t>6</w:t>
      </w:r>
      <w:r w:rsidR="005838BB">
        <w:rPr>
          <w:rFonts w:ascii="GHEA Grapalat" w:hAnsi="GHEA Grapalat"/>
          <w:vertAlign w:val="superscript"/>
          <w:lang w:val="hy-AM"/>
        </w:rPr>
        <w:t>.1</w:t>
      </w:r>
      <w:r w:rsidR="008D64EE" w:rsidRPr="005838BB">
        <w:rPr>
          <w:rFonts w:ascii="GHEA Grapalat" w:hAnsi="GHEA Grapalat"/>
          <w:vertAlign w:val="superscrip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3D5827"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D5827"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A70A2B" w:rsidRPr="003D5827" w:rsidRDefault="00C8055A" w:rsidP="003D5827">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003D5827">
        <w:rPr>
          <w:rFonts w:ascii="GHEA Grapalat" w:hAnsi="GHEA Grapalat"/>
          <w:sz w:val="24"/>
          <w:szCs w:val="24"/>
        </w:rPr>
        <w:t xml:space="preserve"> </w:t>
      </w:r>
      <w:r w:rsidR="00940B86">
        <w:rPr>
          <w:rFonts w:ascii="GHEA Grapalat" w:hAnsi="GHEA Grapalat"/>
          <w:sz w:val="24"/>
          <w:szCs w:val="24"/>
        </w:rPr>
        <w:t>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3D5827">
        <w:rPr>
          <w:rFonts w:ascii="GHEA Grapalat" w:hAnsi="GHEA Grapalat"/>
          <w:sz w:val="24"/>
          <w:szCs w:val="24"/>
        </w:rPr>
        <w:t>.</w:t>
      </w:r>
      <w:r w:rsidR="00B95FE0" w:rsidRPr="009044F1">
        <w:rPr>
          <w:rFonts w:ascii="GHEA Grapalat" w:hAnsi="GHEA Grapalat"/>
          <w:sz w:val="24"/>
          <w:szCs w:val="24"/>
        </w:rPr>
        <w:t xml:space="preserve"> </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3D5827" w:rsidRDefault="003D5827" w:rsidP="00B46D58">
      <w:pPr>
        <w:widowControl w:val="0"/>
        <w:spacing w:after="160"/>
        <w:ind w:left="567" w:right="565"/>
        <w:jc w:val="center"/>
        <w:rPr>
          <w:rFonts w:ascii="GHEA Grapalat" w:hAnsi="GHEA Grapalat"/>
          <w:b/>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3D5827">
        <w:rPr>
          <w:rFonts w:ascii="GHEA Grapalat" w:hAnsi="GHEA Grapalat"/>
          <w:sz w:val="24"/>
          <w:szCs w:val="24"/>
        </w:rPr>
        <w:t>7</w:t>
      </w:r>
      <w:r w:rsidR="00A9098A" w:rsidRPr="00AD29CE">
        <w:rPr>
          <w:rFonts w:ascii="GHEA Grapalat" w:hAnsi="GHEA Grapalat"/>
          <w:sz w:val="24"/>
          <w:szCs w:val="24"/>
        </w:rPr>
        <w:t>"-</w:t>
      </w:r>
      <w:r w:rsidR="003D5827">
        <w:rPr>
          <w:rFonts w:ascii="GHEA Grapalat" w:hAnsi="GHEA Grapalat"/>
          <w:sz w:val="24"/>
          <w:szCs w:val="24"/>
        </w:rPr>
        <w:t>о</w:t>
      </w:r>
      <w:r w:rsidR="00A9098A" w:rsidRPr="00AD29CE">
        <w:rPr>
          <w:rFonts w:ascii="GHEA Grapalat" w:hAnsi="GHEA Grapalat"/>
          <w:sz w:val="24"/>
          <w:szCs w:val="24"/>
        </w:rPr>
        <w:t>й день в "</w:t>
      </w:r>
      <w:r w:rsidR="003D5827">
        <w:rPr>
          <w:rFonts w:ascii="GHEA Grapalat" w:hAnsi="GHEA Grapalat"/>
          <w:sz w:val="24"/>
          <w:szCs w:val="24"/>
        </w:rPr>
        <w:t>16:00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выраженные одним </w:t>
      </w:r>
      <w:r w:rsidRPr="00AD29CE">
        <w:rPr>
          <w:rFonts w:ascii="GHEA Grapalat" w:hAnsi="GHEA Grapalat"/>
        </w:rPr>
        <w:lastRenderedPageBreak/>
        <w:t>числом ценовые предложения подавших заявки участников, принимая за основание представленную прописью запись.</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3D5827" w:rsidRPr="003D5827" w:rsidRDefault="00FD2748" w:rsidP="003D5827">
      <w:pPr>
        <w:pStyle w:val="a3"/>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3D5827" w:rsidRPr="003D5827">
        <w:rPr>
          <w:rFonts w:ascii="GHEA Grapalat" w:hAnsi="GHEA Grapalat"/>
          <w:i w:val="0"/>
          <w:sz w:val="24"/>
          <w:szCs w:val="24"/>
        </w:rPr>
        <w:t xml:space="preserve">Если предлагаемые цены представлены в двух или более валютах, они сопоставляются с </w:t>
      </w:r>
      <w:proofErr w:type="spellStart"/>
      <w:r w:rsidR="003D5827" w:rsidRPr="003D5827">
        <w:rPr>
          <w:rFonts w:ascii="GHEA Grapalat" w:hAnsi="GHEA Grapalat"/>
          <w:i w:val="0"/>
          <w:sz w:val="24"/>
          <w:szCs w:val="24"/>
        </w:rPr>
        <w:t>драмом</w:t>
      </w:r>
      <w:proofErr w:type="spellEnd"/>
      <w:r w:rsidR="003D5827" w:rsidRPr="003D5827">
        <w:rPr>
          <w:rFonts w:ascii="GHEA Grapalat" w:hAnsi="GHEA Grapalat"/>
          <w:i w:val="0"/>
          <w:sz w:val="24"/>
          <w:szCs w:val="24"/>
        </w:rPr>
        <w:t xml:space="preserve"> Республики Армения по курсу установленному ЦБ РА на день и время заседания по вскрытию заявок.</w:t>
      </w:r>
    </w:p>
    <w:p w:rsidR="009B6D58" w:rsidRPr="003D5827" w:rsidRDefault="00FD2748" w:rsidP="003D5827">
      <w:pPr>
        <w:pStyle w:val="a3"/>
        <w:widowControl w:val="0"/>
        <w:tabs>
          <w:tab w:val="left" w:pos="1134"/>
        </w:tabs>
        <w:spacing w:after="160" w:line="240" w:lineRule="auto"/>
        <w:ind w:firstLine="567"/>
        <w:rPr>
          <w:rFonts w:ascii="GHEA Grapalat" w:hAnsi="GHEA Grapalat"/>
          <w:i w:val="0"/>
          <w:sz w:val="24"/>
          <w:szCs w:val="24"/>
        </w:rPr>
      </w:pPr>
      <w:r w:rsidRPr="003D5827">
        <w:rPr>
          <w:rFonts w:ascii="GHEA Grapalat" w:hAnsi="GHEA Grapalat"/>
          <w:i w:val="0"/>
          <w:sz w:val="24"/>
          <w:szCs w:val="24"/>
        </w:rPr>
        <w:t>8.</w:t>
      </w:r>
      <w:r w:rsidR="00B24E24" w:rsidRPr="003D5827">
        <w:rPr>
          <w:rFonts w:ascii="GHEA Grapalat" w:hAnsi="GHEA Grapalat"/>
          <w:i w:val="0"/>
          <w:sz w:val="24"/>
          <w:szCs w:val="24"/>
        </w:rPr>
        <w:t>5</w:t>
      </w:r>
      <w:r w:rsidRPr="003D5827">
        <w:rPr>
          <w:rFonts w:ascii="GHEA Grapalat" w:hAnsi="GHEA Grapalat"/>
          <w:i w:val="0"/>
          <w:sz w:val="24"/>
          <w:szCs w:val="24"/>
        </w:rPr>
        <w:t>.</w:t>
      </w:r>
      <w:r w:rsidR="00644850" w:rsidRPr="003D5827">
        <w:rPr>
          <w:rFonts w:ascii="GHEA Grapalat" w:hAnsi="GHEA Grapalat"/>
          <w:i w:val="0"/>
          <w:sz w:val="24"/>
          <w:szCs w:val="24"/>
        </w:rPr>
        <w:tab/>
      </w:r>
      <w:r w:rsidRPr="003D5827">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3D5827">
        <w:rPr>
          <w:rFonts w:ascii="GHEA Grapalat" w:hAnsi="GHEA Grapalat"/>
          <w:i w:val="0"/>
          <w:sz w:val="24"/>
          <w:szCs w:val="24"/>
        </w:rPr>
        <w:t>отобранного</w:t>
      </w:r>
      <w:r w:rsidR="00970000" w:rsidRPr="003D5827">
        <w:rPr>
          <w:rFonts w:ascii="GHEA Grapalat" w:hAnsi="GHEA Grapalat"/>
          <w:i w:val="0"/>
          <w:sz w:val="24"/>
          <w:szCs w:val="24"/>
        </w:rPr>
        <w:t xml:space="preserve"> </w:t>
      </w:r>
      <w:r w:rsidR="00C87E93" w:rsidRPr="003D5827">
        <w:rPr>
          <w:rFonts w:ascii="GHEA Grapalat" w:hAnsi="GHEA Grapalat"/>
          <w:i w:val="0"/>
          <w:sz w:val="24"/>
          <w:szCs w:val="24"/>
        </w:rPr>
        <w:t>и непризнанных таковыми</w:t>
      </w:r>
      <w:r w:rsidR="00A00A1F" w:rsidRPr="003D5827">
        <w:rPr>
          <w:rFonts w:ascii="GHEA Grapalat" w:hAnsi="GHEA Grapalat"/>
          <w:i w:val="0"/>
          <w:sz w:val="24"/>
          <w:szCs w:val="24"/>
        </w:rPr>
        <w:t xml:space="preserve"> </w:t>
      </w:r>
      <w:r w:rsidRPr="003D5827">
        <w:rPr>
          <w:rFonts w:ascii="GHEA Grapalat" w:hAnsi="GHEA Grapalat"/>
          <w:i w:val="0"/>
          <w:sz w:val="24"/>
          <w:szCs w:val="24"/>
        </w:rPr>
        <w:t>участников.</w:t>
      </w:r>
      <w:r w:rsidR="00D87048" w:rsidRPr="003D5827">
        <w:rPr>
          <w:rFonts w:ascii="GHEA Grapalat" w:hAnsi="GHEA Grapalat"/>
          <w:i w:val="0"/>
          <w:sz w:val="24"/>
          <w:szCs w:val="24"/>
        </w:rPr>
        <w:t xml:space="preserve"> </w:t>
      </w:r>
      <w:r w:rsidRPr="003D5827">
        <w:rPr>
          <w:rFonts w:ascii="GHEA Grapalat" w:hAnsi="GHEA Grapalat"/>
          <w:i w:val="0"/>
          <w:sz w:val="24"/>
          <w:szCs w:val="24"/>
        </w:rPr>
        <w:t xml:space="preserve">При равенстве предложенных </w:t>
      </w:r>
      <w:r w:rsidRPr="003D5827">
        <w:rPr>
          <w:rFonts w:ascii="GHEA Grapalat" w:hAnsi="GHEA Grapalat"/>
          <w:i w:val="0"/>
          <w:sz w:val="24"/>
          <w:szCs w:val="24"/>
        </w:rPr>
        <w:lastRenderedPageBreak/>
        <w:t>наименьших цен</w:t>
      </w:r>
      <w:r w:rsidR="00186559" w:rsidRPr="003D5827">
        <w:rPr>
          <w:rFonts w:ascii="GHEA Grapalat" w:hAnsi="GHEA Grapalat"/>
          <w:i w:val="0"/>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proofErr w:type="gram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3D5827">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3D5827">
        <w:rPr>
          <w:rFonts w:ascii="GHEA Grapalat" w:hAnsi="GHEA Grapalat"/>
          <w:sz w:val="24"/>
          <w:szCs w:val="24"/>
        </w:rPr>
        <w:t>7</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 xml:space="preserve">электронной </w:t>
      </w:r>
      <w:proofErr w:type="gramStart"/>
      <w:r w:rsidR="0057264D">
        <w:rPr>
          <w:rFonts w:ascii="GHEA Grapalat" w:hAnsi="GHEA Grapalat"/>
        </w:rPr>
        <w:t>форме</w:t>
      </w:r>
      <w:r w:rsidR="007A34A6">
        <w:rPr>
          <w:rFonts w:ascii="GHEA Grapalat" w:hAnsi="GHEA Grapalat"/>
        </w:rPr>
        <w:t xml:space="preserve"> </w:t>
      </w:r>
      <w:r w:rsidRPr="009044F1">
        <w:rPr>
          <w:rFonts w:ascii="GHEA Grapalat" w:hAnsi="GHEA Grapalat"/>
          <w:sz w:val="24"/>
          <w:szCs w:val="24"/>
        </w:rPr>
        <w:t xml:space="preserve"> информирует</w:t>
      </w:r>
      <w:proofErr w:type="gramEnd"/>
      <w:r w:rsidRPr="009044F1">
        <w:rPr>
          <w:rFonts w:ascii="GHEA Grapalat" w:hAnsi="GHEA Grapalat"/>
          <w:sz w:val="24"/>
          <w:szCs w:val="24"/>
        </w:rPr>
        <w:t xml:space="preserve">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D582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3D5827">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proofErr w:type="gramStart"/>
      <w:r w:rsidRPr="009044F1">
        <w:rPr>
          <w:rFonts w:ascii="GHEA Grapalat" w:hAnsi="GHEA Grapalat"/>
          <w:sz w:val="24"/>
          <w:szCs w:val="24"/>
        </w:rPr>
        <w:t>1</w:t>
      </w:r>
      <w:r w:rsidR="00874C2B">
        <w:rPr>
          <w:rFonts w:ascii="GHEA Grapalat" w:hAnsi="GHEA Grapalat"/>
          <w:sz w:val="24"/>
          <w:szCs w:val="24"/>
        </w:rPr>
        <w:t>2</w:t>
      </w:r>
      <w:r w:rsidRPr="009044F1">
        <w:rPr>
          <w:rFonts w:ascii="GHEA Grapalat" w:hAnsi="GHEA Grapalat"/>
          <w:sz w:val="24"/>
          <w:szCs w:val="24"/>
        </w:rPr>
        <w:t>.Не</w:t>
      </w:r>
      <w:proofErr w:type="gramEnd"/>
      <w:r w:rsidRPr="009044F1">
        <w:rPr>
          <w:rFonts w:ascii="GHEA Grapalat" w:hAnsi="GHEA Grapalat"/>
          <w:sz w:val="24"/>
          <w:szCs w:val="24"/>
        </w:rPr>
        <w:t xml:space="preserve">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w:t>
      </w:r>
      <w:r w:rsidRPr="009044F1">
        <w:rPr>
          <w:rFonts w:ascii="GHEA Grapalat" w:hAnsi="GHEA Grapalat"/>
          <w:sz w:val="24"/>
          <w:szCs w:val="24"/>
        </w:rPr>
        <w:lastRenderedPageBreak/>
        <w:t>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6B5281" w:rsidRPr="00787DDB">
        <w:rPr>
          <w:rFonts w:ascii="GHEA Grapalat" w:hAnsi="GHEA Grapalat"/>
        </w:rPr>
        <w:t>.</w:t>
      </w:r>
      <w:r w:rsidR="00004B08" w:rsidRPr="00787DDB">
        <w:rPr>
          <w:rFonts w:ascii="GHEA Grapalat" w:hAnsi="GHEA Grapalat"/>
        </w:rPr>
        <w:t xml:space="preserve"> </w:t>
      </w:r>
      <w:r w:rsidR="006B5281" w:rsidRPr="00787DDB">
        <w:rPr>
          <w:rFonts w:ascii="GHEA Grapalat" w:hAnsi="GHEA Grapalat"/>
        </w:rPr>
        <w:t xml:space="preserve">Мотивированное решение руководителя заказчика уполномоченный орган публикует в </w:t>
      </w:r>
      <w:proofErr w:type="gramStart"/>
      <w:r w:rsidR="006B5281" w:rsidRPr="00787DDB">
        <w:rPr>
          <w:rFonts w:ascii="GHEA Grapalat" w:hAnsi="GHEA Grapalat"/>
        </w:rPr>
        <w:t>бюллетене.</w:t>
      </w:r>
      <w:r w:rsidR="00BD06DB" w:rsidRPr="00787DDB">
        <w:rPr>
          <w:rFonts w:ascii="GHEA Grapalat" w:hAnsi="GHEA Grapalat"/>
        </w:rPr>
        <w:t>.</w:t>
      </w:r>
      <w:proofErr w:type="gramEnd"/>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B12D3C" w:rsidRPr="00F67998">
        <w:rPr>
          <w:rFonts w:ascii="GHEA Grapalat" w:hAnsi="GHEA Grapalat"/>
        </w:rPr>
        <w:t>была осуществлена</w:t>
      </w:r>
      <w:r w:rsidRPr="00F67998">
        <w:rPr>
          <w:rFonts w:ascii="GHEA Grapalat" w:hAnsi="GHEA Grapalat"/>
        </w:rPr>
        <w:t xml:space="preserve"> по истечении срока представления решения уполномоченному органу, но не позднее </w:t>
      </w:r>
      <w:r w:rsidR="00004B08" w:rsidRPr="00F67998">
        <w:rPr>
          <w:rFonts w:ascii="GHEA Grapalat" w:hAnsi="GHEA Grapalat"/>
        </w:rPr>
        <w:t xml:space="preserve">истечения </w:t>
      </w:r>
      <w:proofErr w:type="spellStart"/>
      <w:r w:rsidR="00450017" w:rsidRPr="00F67998">
        <w:rPr>
          <w:rFonts w:ascii="GHEA Grapalat" w:hAnsi="GHEA Grapalat"/>
        </w:rPr>
        <w:t>сорокодневного</w:t>
      </w:r>
      <w:proofErr w:type="spellEnd"/>
      <w:r w:rsidR="00450017" w:rsidRPr="00F67998">
        <w:rPr>
          <w:rFonts w:ascii="GHEA Grapalat" w:hAnsi="GHEA Grapalat"/>
        </w:rPr>
        <w:t xml:space="preserve"> срока, </w:t>
      </w:r>
      <w:r w:rsidR="00004B08" w:rsidRPr="00F67998">
        <w:rPr>
          <w:rFonts w:ascii="GHEA Grapalat" w:hAnsi="GHEA Grapalat"/>
        </w:rPr>
        <w:t>установленн</w:t>
      </w:r>
      <w:r w:rsidR="00450017" w:rsidRPr="00F67998">
        <w:rPr>
          <w:rFonts w:ascii="GHEA Grapalat" w:hAnsi="GHEA Grapalat"/>
        </w:rPr>
        <w:t>ого</w:t>
      </w:r>
      <w:r w:rsidR="00004B08" w:rsidRPr="00F67998">
        <w:rPr>
          <w:rFonts w:ascii="GHEA Grapalat" w:hAnsi="GHEA Grapalat"/>
        </w:rPr>
        <w:t xml:space="preserve"> для включения </w:t>
      </w:r>
      <w:r w:rsidR="00450017" w:rsidRPr="00F67998">
        <w:rPr>
          <w:rFonts w:ascii="GHEA Grapalat" w:hAnsi="GHEA Grapalat"/>
        </w:rPr>
        <w:t xml:space="preserve">уполномоченным органом </w:t>
      </w:r>
      <w:r w:rsidR="00004B08" w:rsidRPr="00F67998">
        <w:rPr>
          <w:rFonts w:ascii="GHEA Grapalat" w:hAnsi="GHEA Grapalat"/>
        </w:rPr>
        <w:t xml:space="preserve">участника </w:t>
      </w:r>
      <w:r w:rsidRPr="00F67998">
        <w:rPr>
          <w:rFonts w:ascii="GHEA Grapalat" w:hAnsi="GHEA Grapalat"/>
        </w:rPr>
        <w:t xml:space="preserve">в список, </w:t>
      </w:r>
      <w:r w:rsidR="00B12D3C" w:rsidRPr="00F6799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B12D3C">
        <w:rPr>
          <w:rFonts w:ascii="GHEA Grapalat" w:hAnsi="GHEA Grapalat"/>
        </w:rPr>
        <w:t xml:space="preserve"> </w:t>
      </w:r>
      <w:r w:rsidRPr="006D55DC">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lastRenderedPageBreak/>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w:t>
      </w:r>
      <w:proofErr w:type="gramStart"/>
      <w:r w:rsidR="00A74478" w:rsidRPr="00A74478">
        <w:rPr>
          <w:rFonts w:ascii="GHEA Grapalat" w:hAnsi="GHEA Grapalat"/>
          <w:sz w:val="24"/>
          <w:szCs w:val="24"/>
        </w:rPr>
        <w:t>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w:t>
      </w:r>
      <w:proofErr w:type="gramEnd"/>
      <w:r w:rsidR="00A74478" w:rsidRPr="00A74478">
        <w:rPr>
          <w:rFonts w:ascii="GHEA Grapalat" w:hAnsi="GHEA Grapalat"/>
          <w:sz w:val="24"/>
          <w:szCs w:val="24"/>
        </w:rPr>
        <w:t xml:space="preserve">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w:t>
      </w:r>
      <w:r w:rsidRPr="009044F1">
        <w:rPr>
          <w:rFonts w:ascii="GHEA Grapalat" w:hAnsi="GHEA Grapalat"/>
          <w:sz w:val="24"/>
          <w:szCs w:val="24"/>
        </w:rPr>
        <w:lastRenderedPageBreak/>
        <w:t>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w:t>
      </w:r>
      <w:r w:rsidRPr="009044F1">
        <w:rPr>
          <w:rFonts w:ascii="GHEA Grapalat" w:hAnsi="GHEA Grapalat"/>
        </w:rPr>
        <w:lastRenderedPageBreak/>
        <w:t xml:space="preserve">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096865"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rsidR="00B65CDB" w:rsidRPr="00925DE0" w:rsidRDefault="00B65CDB" w:rsidP="009E460F">
      <w:pPr>
        <w:rPr>
          <w:rFonts w:ascii="GHEA Grapalat" w:hAnsi="GHEA Grapalat"/>
          <w:b/>
        </w:rPr>
      </w:pPr>
    </w:p>
    <w:p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10 рабочих </w:t>
      </w:r>
      <w:proofErr w:type="gramStart"/>
      <w:r w:rsidR="007C56B2" w:rsidRPr="00F818E0">
        <w:rPr>
          <w:rFonts w:ascii="GHEA Grapalat" w:hAnsi="GHEA Grapalat"/>
        </w:rPr>
        <w:t>дней</w:t>
      </w:r>
      <w:r w:rsidR="007C56B2" w:rsidRPr="00681C1F">
        <w:rPr>
          <w:rFonts w:ascii="GHEA Grapalat" w:hAnsi="GHEA Grapalat"/>
          <w:color w:val="000000" w:themeColor="text1"/>
        </w:rPr>
        <w:t xml:space="preserve"> С</w:t>
      </w:r>
      <w:proofErr w:type="gramEnd"/>
      <w:r w:rsidR="007C56B2" w:rsidRPr="00681C1F">
        <w:rPr>
          <w:rFonts w:ascii="GHEA Grapalat" w:hAnsi="GHEA Grapalat"/>
          <w:color w:val="000000" w:themeColor="text1"/>
        </w:rPr>
        <w:t xml:space="preserve">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w:t>
      </w:r>
    </w:p>
    <w:p w:rsidR="00384973" w:rsidRPr="00FC5E39" w:rsidRDefault="00A6609C" w:rsidP="00FC5E39">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FC5E39">
        <w:rPr>
          <w:rFonts w:ascii="GHEA Grapalat" w:hAnsi="GHEA Grapalat"/>
          <w:b/>
        </w:rPr>
        <w:t xml:space="preserve">Размер обеспечения квалификации равен </w:t>
      </w:r>
      <w:r w:rsidR="00427585" w:rsidRPr="00FC5E39">
        <w:rPr>
          <w:rFonts w:ascii="GHEA Grapalat" w:hAnsi="GHEA Grapalat"/>
          <w:b/>
        </w:rPr>
        <w:t>п</w:t>
      </w:r>
      <w:r w:rsidR="003F591C" w:rsidRPr="00FC5E39">
        <w:rPr>
          <w:rFonts w:ascii="GHEA Grapalat" w:hAnsi="GHEA Grapalat"/>
          <w:b/>
        </w:rPr>
        <w:t>я</w:t>
      </w:r>
      <w:r w:rsidR="00427585" w:rsidRPr="00FC5E39">
        <w:rPr>
          <w:rFonts w:ascii="GHEA Grapalat" w:hAnsi="GHEA Grapalat"/>
          <w:b/>
        </w:rPr>
        <w:t>тнадцати процентам</w:t>
      </w:r>
      <w:r w:rsidR="008C5F2A" w:rsidRPr="00FC5E39">
        <w:rPr>
          <w:rFonts w:ascii="GHEA Grapalat" w:hAnsi="GHEA Grapalat"/>
          <w:b/>
        </w:rPr>
        <w:t xml:space="preserve"> </w:t>
      </w:r>
      <w:r w:rsidR="003D1A79" w:rsidRPr="00FC5E39">
        <w:rPr>
          <w:rFonts w:ascii="GHEA Grapalat" w:hAnsi="GHEA Grapalat"/>
          <w:b/>
        </w:rPr>
        <w:t xml:space="preserve">от цены </w:t>
      </w:r>
      <w:proofErr w:type="gramStart"/>
      <w:r w:rsidR="003D1A79" w:rsidRPr="00FC5E39">
        <w:rPr>
          <w:rFonts w:ascii="GHEA Grapalat" w:hAnsi="GHEA Grapalat"/>
          <w:b/>
        </w:rPr>
        <w:t>закупки услуг</w:t>
      </w:r>
      <w:proofErr w:type="gramEnd"/>
      <w:r w:rsidR="003D1A79" w:rsidRPr="00FC5E39">
        <w:rPr>
          <w:rFonts w:ascii="GHEA Grapalat" w:hAnsi="GHEA Grapalat"/>
          <w:b/>
        </w:rPr>
        <w:t xml:space="preserve"> закупаемых в рамках данной процедуры</w:t>
      </w:r>
      <w:r w:rsidR="008C5F2A" w:rsidRPr="00FC5E39">
        <w:rPr>
          <w:rFonts w:ascii="GHEA Grapalat" w:hAnsi="GHEA Grapalat"/>
          <w:b/>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sidRPr="00174059">
        <w:rPr>
          <w:rFonts w:ascii="GHEA Grapalat" w:hAnsi="GHEA Grapalat"/>
        </w:rPr>
        <w:t>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proofErr w:type="gramStart"/>
      <w:r w:rsidR="0085658A" w:rsidRPr="008D2394">
        <w:rPr>
          <w:rFonts w:ascii="GHEA Grapalat" w:hAnsi="GHEA Grapalat"/>
        </w:rPr>
        <w:t>Причем  обеспечение</w:t>
      </w:r>
      <w:proofErr w:type="gramEnd"/>
      <w:r w:rsidR="0085658A" w:rsidRPr="008D2394">
        <w:rPr>
          <w:rFonts w:ascii="GHEA Grapalat" w:hAnsi="GHEA Grapalat"/>
        </w:rPr>
        <w:t xml:space="preserve"> должно быть действительным как минимум  включительно до </w:t>
      </w:r>
      <w:r w:rsidR="0085658A">
        <w:rPr>
          <w:rFonts w:ascii="GHEA Grapalat" w:hAnsi="GHEA Grapalat"/>
        </w:rPr>
        <w:t>20</w:t>
      </w:r>
      <w:r w:rsidR="0085658A" w:rsidRPr="008D2394">
        <w:rPr>
          <w:rFonts w:ascii="GHEA Grapalat" w:hAnsi="GHEA Grapalat"/>
        </w:rPr>
        <w:t xml:space="preserve">-го </w:t>
      </w:r>
      <w:r w:rsidR="005A180A" w:rsidRPr="008D2394">
        <w:rPr>
          <w:rFonts w:ascii="GHEA Grapalat" w:hAnsi="GHEA Grapalat"/>
        </w:rPr>
        <w:t xml:space="preserve">рабочего дня, следующего за днем полного </w:t>
      </w:r>
      <w:r w:rsidR="005A180A" w:rsidRPr="008D2394">
        <w:rPr>
          <w:rFonts w:ascii="GHEA Grapalat" w:hAnsi="GHEA Grapalat"/>
        </w:rPr>
        <w:lastRenderedPageBreak/>
        <w:t>принятия заказчиком результата выполнения договора</w:t>
      </w:r>
      <w:r w:rsidR="005A180A">
        <w:rPr>
          <w:rFonts w:ascii="GHEA Grapalat" w:hAnsi="GHEA Grapalat"/>
        </w:rPr>
        <w:t>.</w:t>
      </w:r>
    </w:p>
    <w:p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Обеспечение квалификации возвращается предъявившему его лицу в течение пяти </w:t>
      </w:r>
      <w:proofErr w:type="gramStart"/>
      <w:r w:rsidRPr="002E6E0C">
        <w:rPr>
          <w:rFonts w:ascii="GHEA Grapalat" w:hAnsi="GHEA Grapalat" w:cs="Sylfaen"/>
        </w:rPr>
        <w:t>рабочих дней</w:t>
      </w:r>
      <w:proofErr w:type="gramEnd"/>
      <w:r w:rsidRPr="002E6E0C">
        <w:rPr>
          <w:rFonts w:ascii="GHEA Grapalat" w:hAnsi="GHEA Grapalat" w:cs="Sylfaen"/>
        </w:rPr>
        <w:t xml:space="preserve"> следующих со дня полного принятия заказчиком результата выполнения договора.</w:t>
      </w:r>
    </w:p>
    <w:p w:rsidR="00CD2651" w:rsidRPr="00756B42" w:rsidRDefault="00CD2651" w:rsidP="00CD2651">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sidR="00CF4708">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w:t>
      </w:r>
      <w:r w:rsidR="00756B42" w:rsidRPr="00756B42">
        <w:rPr>
          <w:rFonts w:ascii="GHEA Grapalat" w:hAnsi="GHEA Grapalat" w:cs="Sylfaen"/>
        </w:rPr>
        <w:t>.</w:t>
      </w:r>
    </w:p>
    <w:p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не подлежит возврату, если лицо, представившее его, нарушает предусмотренное </w:t>
      </w:r>
      <w:proofErr w:type="gramStart"/>
      <w:r w:rsidRPr="00853D2D">
        <w:rPr>
          <w:rFonts w:ascii="GHEA Grapalat" w:hAnsi="GHEA Grapalat" w:cs="Sylfaen"/>
        </w:rPr>
        <w:t>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w:t>
      </w:r>
      <w:proofErr w:type="gramEnd"/>
      <w:r w:rsidRPr="00853D2D">
        <w:rPr>
          <w:rFonts w:ascii="GHEA Grapalat" w:hAnsi="GHEA Grapalat" w:cs="Sylfaen"/>
        </w:rPr>
        <w:t>, которое влечет за собой одностороннее расторжение договора заказчиком.</w:t>
      </w:r>
    </w:p>
    <w:p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756B42">
        <w:rPr>
          <w:rFonts w:ascii="GHEA Grapalat" w:hAnsi="GHEA Grapalat"/>
          <w:b/>
        </w:rPr>
        <w:t xml:space="preserve">Размер обеспечения договора составляет 10 процентов от </w:t>
      </w:r>
      <w:r w:rsidR="00571554" w:rsidRPr="00756B42">
        <w:rPr>
          <w:rFonts w:ascii="GHEA Grapalat" w:hAnsi="GHEA Grapalat"/>
          <w:b/>
        </w:rPr>
        <w:t xml:space="preserve">цены </w:t>
      </w:r>
      <w:r w:rsidR="00A01774" w:rsidRPr="00756B42">
        <w:rPr>
          <w:rFonts w:ascii="GHEA Grapalat" w:hAnsi="GHEA Grapalat"/>
          <w:b/>
        </w:rPr>
        <w:t xml:space="preserve">закупки.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 (Приложение 5)</w:t>
      </w:r>
      <w:r w:rsidR="00375E5E" w:rsidRPr="00853D2D">
        <w:rPr>
          <w:rFonts w:ascii="GHEA Grapalat" w:hAnsi="GHEA Grapalat"/>
        </w:rPr>
        <w:t xml:space="preserve"> или наличных денег.</w:t>
      </w:r>
    </w:p>
    <w:p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2807DD" w:rsidRPr="0095403C" w:rsidRDefault="00030D40" w:rsidP="0095403C">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lastRenderedPageBreak/>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r w:rsidR="002807DD">
        <w:rPr>
          <w:rFonts w:ascii="GHEA Grapalat" w:hAnsi="GHEA Grapalat"/>
          <w:b/>
        </w:rPr>
        <w:t xml:space="preserve">       </w:t>
      </w:r>
    </w:p>
    <w:p w:rsidR="0074650E" w:rsidRDefault="0074650E" w:rsidP="0074650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004B08">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004B08">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004B08">
        <w:rPr>
          <w:rFonts w:ascii="GHEA Grapalat" w:hAnsi="GHEA Grapalat"/>
        </w:rPr>
        <w:t>пяти</w:t>
      </w:r>
      <w:r w:rsidR="00004B08" w:rsidRPr="0074650E">
        <w:rPr>
          <w:rFonts w:ascii="GHEA Grapalat" w:hAnsi="GHEA Grapalat"/>
        </w:rPr>
        <w:t xml:space="preserve"> </w:t>
      </w:r>
      <w:r w:rsidRPr="0074650E">
        <w:rPr>
          <w:rFonts w:ascii="GHEA Grapalat" w:hAnsi="GHEA Grapalat"/>
        </w:rPr>
        <w:t xml:space="preserve">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w:t>
      </w:r>
      <w:r w:rsidRPr="00F2342B">
        <w:rPr>
          <w:rFonts w:ascii="GHEA Grapalat" w:hAnsi="GHEA Grapalat"/>
        </w:rPr>
        <w:t>обеспечения. Если требование о выплате обеспечения отклоняется банком</w:t>
      </w:r>
      <w:r w:rsidR="00084BA4" w:rsidRPr="00F2342B">
        <w:rPr>
          <w:rFonts w:ascii="GHEA Grapalat" w:hAnsi="GHEA Grapalat"/>
        </w:rPr>
        <w:t xml:space="preserve"> или Министерством Финансов РА</w:t>
      </w:r>
      <w:r w:rsidRPr="00F2342B">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084BA4" w:rsidRPr="00F2342B">
        <w:rPr>
          <w:rFonts w:ascii="GHEA Grapalat" w:hAnsi="GHEA Grapalat"/>
        </w:rPr>
        <w:t>письменно</w:t>
      </w:r>
      <w:r w:rsidRPr="00F2342B">
        <w:rPr>
          <w:rFonts w:ascii="GHEA Grapalat" w:hAnsi="GHEA Grapalat"/>
        </w:rPr>
        <w:t>в</w:t>
      </w:r>
      <w:proofErr w:type="spellEnd"/>
      <w:r w:rsidRPr="00F2342B">
        <w:rPr>
          <w:rFonts w:ascii="GHEA Grapalat" w:hAnsi="GHEA Grapalat"/>
        </w:rPr>
        <w:t xml:space="preserve"> течение двух рабочих дней после получения</w:t>
      </w:r>
      <w:r w:rsidRPr="0074650E">
        <w:rPr>
          <w:rFonts w:ascii="GHEA Grapalat" w:hAnsi="GHEA Grapalat"/>
        </w:rPr>
        <w:t xml:space="preserve"> отказа.</w:t>
      </w:r>
    </w:p>
    <w:p w:rsidR="00004B08" w:rsidRPr="00F2342B" w:rsidRDefault="003F7E4D"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00004B08" w:rsidRPr="00F2342B">
        <w:rPr>
          <w:rFonts w:ascii="GHEA Grapalat" w:hAnsi="GHEA Grapalat"/>
        </w:rPr>
        <w:t xml:space="preserve">10.8 </w:t>
      </w:r>
      <w:r w:rsidR="00004B08" w:rsidRPr="00F2342B">
        <w:rPr>
          <w:rFonts w:ascii="GHEA Grapalat" w:hAnsi="GHEA Grapalat" w:hint="eastAsia"/>
        </w:rPr>
        <w:t>О</w:t>
      </w:r>
      <w:r w:rsidR="00004B08" w:rsidRPr="00F2342B">
        <w:rPr>
          <w:rFonts w:ascii="GHEA Grapalat" w:hAnsi="GHEA Grapalat"/>
        </w:rPr>
        <w:t xml:space="preserve"> </w:t>
      </w:r>
      <w:r w:rsidR="00004B08" w:rsidRPr="00F2342B">
        <w:rPr>
          <w:rFonts w:ascii="GHEA Grapalat" w:hAnsi="GHEA Grapalat" w:hint="eastAsia"/>
        </w:rPr>
        <w:t>возврате</w:t>
      </w:r>
      <w:r w:rsidR="00004B08" w:rsidRPr="00F2342B">
        <w:rPr>
          <w:rFonts w:ascii="GHEA Grapalat" w:hAnsi="GHEA Grapalat"/>
        </w:rPr>
        <w:t xml:space="preserve"> </w:t>
      </w:r>
      <w:r w:rsidR="00004B08" w:rsidRPr="00F2342B">
        <w:rPr>
          <w:rFonts w:ascii="GHEA Grapalat" w:hAnsi="GHEA Grapalat" w:hint="eastAsia"/>
        </w:rPr>
        <w:t>обеспечения</w:t>
      </w:r>
      <w:r w:rsidR="00004B08" w:rsidRPr="00F2342B">
        <w:rPr>
          <w:rFonts w:ascii="GHEA Grapalat" w:hAnsi="GHEA Grapalat"/>
        </w:rPr>
        <w:t xml:space="preserve"> </w:t>
      </w:r>
      <w:r w:rsidR="00004B08" w:rsidRPr="00F2342B">
        <w:rPr>
          <w:rFonts w:ascii="GHEA Grapalat" w:hAnsi="GHEA Grapalat" w:hint="eastAsia"/>
        </w:rPr>
        <w:t>договора</w:t>
      </w:r>
      <w:r w:rsidR="00004B08" w:rsidRPr="00F2342B">
        <w:rPr>
          <w:rFonts w:ascii="GHEA Grapalat" w:hAnsi="GHEA Grapalat"/>
        </w:rPr>
        <w:t xml:space="preserve"> </w:t>
      </w:r>
      <w:r w:rsidR="00004B08" w:rsidRPr="00F2342B">
        <w:rPr>
          <w:rFonts w:ascii="GHEA Grapalat" w:hAnsi="GHEA Grapalat" w:hint="eastAsia"/>
        </w:rPr>
        <w:t>или</w:t>
      </w:r>
      <w:r w:rsidR="00004B08" w:rsidRPr="00F2342B">
        <w:rPr>
          <w:rFonts w:ascii="GHEA Grapalat" w:hAnsi="GHEA Grapalat"/>
        </w:rPr>
        <w:t xml:space="preserve"> </w:t>
      </w:r>
      <w:r w:rsidR="00004B08" w:rsidRPr="00F2342B">
        <w:rPr>
          <w:rFonts w:ascii="GHEA Grapalat" w:hAnsi="GHEA Grapalat" w:hint="eastAsia"/>
        </w:rPr>
        <w:t>квалификации</w:t>
      </w:r>
      <w:r w:rsidR="00004B08" w:rsidRPr="00F2342B">
        <w:rPr>
          <w:rFonts w:ascii="GHEA Grapalat" w:hAnsi="GHEA Grapalat"/>
        </w:rPr>
        <w:t xml:space="preserve"> </w:t>
      </w:r>
      <w:r w:rsidR="00004B08" w:rsidRPr="00F2342B">
        <w:rPr>
          <w:rFonts w:ascii="GHEA Grapalat" w:hAnsi="GHEA Grapalat" w:hint="eastAsia"/>
        </w:rPr>
        <w:t>руководитель</w:t>
      </w:r>
      <w:r w:rsidR="00004B08" w:rsidRPr="00F2342B">
        <w:rPr>
          <w:rFonts w:ascii="GHEA Grapalat" w:hAnsi="GHEA Grapalat"/>
        </w:rPr>
        <w:t xml:space="preserve"> </w:t>
      </w:r>
      <w:r w:rsidR="00004B08" w:rsidRPr="00F2342B">
        <w:rPr>
          <w:rFonts w:ascii="GHEA Grapalat" w:hAnsi="GHEA Grapalat" w:hint="eastAsia"/>
        </w:rPr>
        <w:t>заказчика</w:t>
      </w:r>
      <w:r w:rsidR="00004B08" w:rsidRPr="00F2342B">
        <w:rPr>
          <w:rFonts w:ascii="GHEA Grapalat" w:hAnsi="GHEA Grapalat"/>
        </w:rPr>
        <w:t xml:space="preserve"> </w:t>
      </w:r>
      <w:r w:rsidR="00004B08" w:rsidRPr="00F2342B">
        <w:rPr>
          <w:rFonts w:ascii="GHEA Grapalat" w:hAnsi="GHEA Grapalat" w:hint="eastAsia"/>
        </w:rPr>
        <w:t>уведомляет</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письменной</w:t>
      </w:r>
      <w:r w:rsidR="00004B08" w:rsidRPr="00F2342B">
        <w:rPr>
          <w:rFonts w:ascii="GHEA Grapalat" w:hAnsi="GHEA Grapalat"/>
        </w:rPr>
        <w:t xml:space="preserve"> </w:t>
      </w:r>
      <w:r w:rsidR="00004B08" w:rsidRPr="00F2342B">
        <w:rPr>
          <w:rFonts w:ascii="GHEA Grapalat" w:hAnsi="GHEA Grapalat" w:hint="eastAsia"/>
        </w:rPr>
        <w:t>форме</w:t>
      </w:r>
      <w:r w:rsidR="00004B08" w:rsidRPr="00F2342B">
        <w:rPr>
          <w:rFonts w:ascii="GHEA Grapalat" w:hAnsi="GHEA Grapalat"/>
        </w:rPr>
        <w:t xml:space="preserve"> </w:t>
      </w:r>
      <w:r w:rsidR="00004B08" w:rsidRPr="00F2342B">
        <w:rPr>
          <w:rFonts w:ascii="GHEA Grapalat" w:hAnsi="GHEA Grapalat" w:hint="eastAsia"/>
        </w:rPr>
        <w:t>в</w:t>
      </w:r>
      <w:r w:rsidR="00004B08" w:rsidRPr="00F2342B">
        <w:rPr>
          <w:rFonts w:ascii="GHEA Grapalat" w:hAnsi="GHEA Grapalat"/>
        </w:rPr>
        <w:t xml:space="preserve"> </w:t>
      </w:r>
      <w:r w:rsidR="00004B08" w:rsidRPr="00F2342B">
        <w:rPr>
          <w:rFonts w:ascii="GHEA Grapalat" w:hAnsi="GHEA Grapalat" w:hint="eastAsia"/>
        </w:rPr>
        <w:t>течение</w:t>
      </w:r>
      <w:r w:rsidR="00004B08" w:rsidRPr="00F2342B">
        <w:rPr>
          <w:rFonts w:ascii="GHEA Grapalat" w:hAnsi="GHEA Grapalat"/>
        </w:rPr>
        <w:t xml:space="preserve"> </w:t>
      </w:r>
      <w:r w:rsidR="00004B08" w:rsidRPr="00F2342B">
        <w:rPr>
          <w:rFonts w:ascii="GHEA Grapalat" w:hAnsi="GHEA Grapalat" w:hint="eastAsia"/>
        </w:rPr>
        <w:t>пяти</w:t>
      </w:r>
      <w:r w:rsidR="00004B08" w:rsidRPr="00F2342B">
        <w:rPr>
          <w:rFonts w:ascii="GHEA Grapalat" w:hAnsi="GHEA Grapalat"/>
        </w:rPr>
        <w:t xml:space="preserve"> </w:t>
      </w:r>
      <w:r w:rsidR="00004B08" w:rsidRPr="00F2342B">
        <w:rPr>
          <w:rFonts w:ascii="GHEA Grapalat" w:hAnsi="GHEA Grapalat" w:hint="eastAsia"/>
        </w:rPr>
        <w:t>рабочих</w:t>
      </w:r>
      <w:r w:rsidR="00004B08" w:rsidRPr="00F2342B">
        <w:rPr>
          <w:rFonts w:ascii="GHEA Grapalat" w:hAnsi="GHEA Grapalat"/>
        </w:rPr>
        <w:t xml:space="preserve"> </w:t>
      </w:r>
      <w:r w:rsidR="00004B08" w:rsidRPr="00F2342B">
        <w:rPr>
          <w:rFonts w:ascii="GHEA Grapalat" w:hAnsi="GHEA Grapalat" w:hint="eastAsia"/>
        </w:rPr>
        <w:t>дней</w:t>
      </w:r>
      <w:r w:rsidR="00004B08" w:rsidRPr="00F2342B">
        <w:rPr>
          <w:rFonts w:ascii="GHEA Grapalat" w:hAnsi="GHEA Grapalat"/>
        </w:rPr>
        <w:t xml:space="preserve">, </w:t>
      </w:r>
      <w:r w:rsidR="00004B08" w:rsidRPr="00F2342B">
        <w:rPr>
          <w:rFonts w:ascii="GHEA Grapalat" w:hAnsi="GHEA Grapalat" w:hint="eastAsia"/>
        </w:rPr>
        <w:t>следующих</w:t>
      </w:r>
      <w:r w:rsidR="00004B08" w:rsidRPr="00F2342B">
        <w:rPr>
          <w:rFonts w:ascii="GHEA Grapalat" w:hAnsi="GHEA Grapalat"/>
        </w:rPr>
        <w:t xml:space="preserve"> </w:t>
      </w:r>
      <w:r w:rsidR="00004B08" w:rsidRPr="00F2342B">
        <w:rPr>
          <w:rFonts w:ascii="GHEA Grapalat" w:hAnsi="GHEA Grapalat" w:hint="eastAsia"/>
        </w:rPr>
        <w:t>за</w:t>
      </w:r>
      <w:r w:rsidR="00004B08" w:rsidRPr="00F2342B">
        <w:rPr>
          <w:rFonts w:ascii="GHEA Grapalat" w:hAnsi="GHEA Grapalat"/>
        </w:rPr>
        <w:t xml:space="preserve"> </w:t>
      </w:r>
      <w:r w:rsidR="003333FB" w:rsidRPr="00F2342B">
        <w:rPr>
          <w:rFonts w:ascii="GHEA Grapalat" w:hAnsi="GHEA Grapalat"/>
        </w:rPr>
        <w:t>днем возникновения основания возврата обеспечения</w:t>
      </w:r>
      <w:r w:rsidR="003333FB" w:rsidRPr="00F2342B" w:rsidDel="00960F8B">
        <w:rPr>
          <w:rFonts w:ascii="GHEA Grapalat" w:hAnsi="GHEA Grapalat"/>
        </w:rPr>
        <w:t xml:space="preserve"> </w:t>
      </w:r>
      <w:proofErr w:type="gramStart"/>
      <w:r w:rsidR="003333FB" w:rsidRPr="00F2342B">
        <w:rPr>
          <w:rFonts w:ascii="GHEA Grapalat" w:hAnsi="GHEA Grapalat"/>
        </w:rPr>
        <w:t>уведомляет;</w:t>
      </w:r>
      <w:r w:rsidR="00004B08" w:rsidRPr="00F2342B">
        <w:rPr>
          <w:rFonts w:ascii="GHEA Grapalat" w:hAnsi="GHEA Grapalat"/>
        </w:rPr>
        <w:t>:</w:t>
      </w:r>
      <w:proofErr w:type="gramEnd"/>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proofErr w:type="gramStart"/>
      <w:r w:rsidRPr="00F2342B">
        <w:rPr>
          <w:rFonts w:ascii="GHEA Grapalat" w:hAnsi="GHEA Grapalat" w:hint="eastAsia"/>
        </w:rPr>
        <w:t>обеспечения</w:t>
      </w:r>
      <w:proofErr w:type="gramEnd"/>
      <w:r w:rsidRPr="00F2342B">
        <w:rPr>
          <w:rFonts w:ascii="GHEA Grapalat" w:hAnsi="GHEA Grapalat"/>
        </w:rPr>
        <w:t xml:space="preserve"> </w:t>
      </w:r>
      <w:r w:rsidR="00D73841" w:rsidRPr="00F2342B">
        <w:rPr>
          <w:rFonts w:ascii="GHEA Grapalat" w:hAnsi="GHEA Grapalat" w:hint="eastAsia"/>
        </w:rPr>
        <w:t>представлен</w:t>
      </w:r>
      <w:r w:rsidR="00D73841"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004B08" w:rsidRPr="00F2342B" w:rsidRDefault="00004B08" w:rsidP="00F2342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2807DD" w:rsidRDefault="00004B08" w:rsidP="00F2342B">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5403C"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95403C" w:rsidRPr="0095403C" w:rsidRDefault="00096865" w:rsidP="0095403C">
      <w:pPr>
        <w:widowControl w:val="0"/>
        <w:tabs>
          <w:tab w:val="left" w:pos="1134"/>
        </w:tabs>
        <w:ind w:firstLine="567"/>
        <w:jc w:val="both"/>
        <w:rPr>
          <w:rFonts w:ascii="GHEA Grapalat" w:hAnsi="GHEA Grapalat"/>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w:t>
      </w:r>
      <w:r w:rsidR="0095403C" w:rsidRPr="0095403C">
        <w:rPr>
          <w:rFonts w:ascii="GHEA Grapalat" w:hAnsi="GHEA Grapalat"/>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95403C"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lastRenderedPageBreak/>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lastRenderedPageBreak/>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w:t>
      </w:r>
      <w:r w:rsidRPr="00570BBD">
        <w:rPr>
          <w:rFonts w:ascii="GHEA Grapalat" w:hAnsi="GHEA Grapalat"/>
        </w:rPr>
        <w:lastRenderedPageBreak/>
        <w:t xml:space="preserve">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403C">
        <w:rPr>
          <w:rFonts w:ascii="GHEA Grapalat" w:hAnsi="GHEA Grapalat"/>
          <w:b/>
        </w:rPr>
        <w:t>КОТИРОВКУ ЦЕН</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w:t>
      </w:r>
      <w:r w:rsidRPr="0095403C">
        <w:rPr>
          <w:rFonts w:ascii="GHEA Grapalat" w:hAnsi="GHEA Grapalat"/>
          <w:b/>
        </w:rPr>
        <w:t>Приложению №1</w:t>
      </w:r>
      <w:r w:rsidRPr="009044F1">
        <w:rPr>
          <w:rFonts w:ascii="GHEA Grapalat" w:hAnsi="GHEA Grapalat"/>
        </w:rPr>
        <w:t>;</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C9363B">
        <w:rPr>
          <w:rFonts w:ascii="GHEA Grapalat" w:hAnsi="GHEA Grapalat"/>
        </w:rPr>
        <w:t>4</w:t>
      </w:r>
      <w:bookmarkStart w:id="3" w:name="_GoBack"/>
      <w:bookmarkEnd w:id="3"/>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 xml:space="preserve">ценовое предложение согласно </w:t>
      </w:r>
      <w:r w:rsidRPr="0095403C">
        <w:rPr>
          <w:rFonts w:ascii="GHEA Grapalat" w:hAnsi="GHEA Grapalat"/>
          <w:b/>
        </w:rPr>
        <w:t>Приложению №</w:t>
      </w:r>
      <w:r w:rsidR="00385C27" w:rsidRPr="0095403C">
        <w:rPr>
          <w:rFonts w:ascii="GHEA Grapalat" w:hAnsi="GHEA Grapalat"/>
          <w:b/>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w:t>
      </w:r>
      <w:proofErr w:type="gramStart"/>
      <w:r w:rsidR="008F7138" w:rsidRPr="00A60FE7">
        <w:rPr>
          <w:rFonts w:ascii="GHEA Grapalat" w:hAnsi="GHEA Grapalat"/>
        </w:rPr>
        <w:t xml:space="preserve">прибыли) </w:t>
      </w:r>
      <w:r w:rsidR="006B2A75" w:rsidRPr="00A60FE7">
        <w:rPr>
          <w:rFonts w:ascii="GHEA Grapalat" w:hAnsi="GHEA Grapalat"/>
        </w:rPr>
        <w:t xml:space="preserve"> </w:t>
      </w:r>
      <w:r w:rsidRPr="009044F1">
        <w:rPr>
          <w:rFonts w:ascii="GHEA Grapalat" w:hAnsi="GHEA Grapalat"/>
        </w:rPr>
        <w:t>и</w:t>
      </w:r>
      <w:proofErr w:type="gramEnd"/>
      <w:r w:rsidRPr="009044F1">
        <w:rPr>
          <w:rFonts w:ascii="GHEA Grapalat" w:hAnsi="GHEA Grapalat"/>
        </w:rPr>
        <w:t xml:space="preserve">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Default="00E52441" w:rsidP="00E24455">
      <w:pPr>
        <w:widowControl w:val="0"/>
        <w:spacing w:after="160" w:line="360" w:lineRule="auto"/>
        <w:jc w:val="center"/>
        <w:rPr>
          <w:rFonts w:ascii="GHEA Grapalat" w:hAnsi="GHEA Grapalat"/>
          <w:b/>
        </w:rPr>
      </w:pPr>
    </w:p>
    <w:p w:rsidR="0095403C" w:rsidRPr="00925DE0" w:rsidRDefault="0095403C"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5403C">
        <w:rPr>
          <w:rFonts w:ascii="GHEA Grapalat" w:hAnsi="GHEA Grapalat"/>
        </w:rPr>
        <w:t>одном</w:t>
      </w:r>
      <w:r w:rsidRPr="002658C9">
        <w:rPr>
          <w:rFonts w:ascii="GHEA Grapalat" w:hAnsi="GHEA Grapalat"/>
        </w:rPr>
        <w:t xml:space="preserve"> экземпляр</w:t>
      </w:r>
      <w:r w:rsidR="0095403C">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95403C" w:rsidRPr="00CC165B" w:rsidRDefault="0095403C" w:rsidP="0095403C">
      <w:pPr>
        <w:pStyle w:val="norm"/>
        <w:widowControl w:val="0"/>
        <w:spacing w:line="240" w:lineRule="auto"/>
        <w:ind w:firstLine="284"/>
        <w:jc w:val="right"/>
        <w:rPr>
          <w:rFonts w:ascii="GHEA Grapalat" w:hAnsi="GHEA Grapalat" w:cs="Arial"/>
          <w:b/>
          <w:sz w:val="20"/>
        </w:rPr>
      </w:pPr>
      <w:r w:rsidRPr="00CC165B">
        <w:rPr>
          <w:rFonts w:ascii="GHEA Grapalat" w:hAnsi="GHEA Grapalat"/>
          <w:b/>
          <w:sz w:val="20"/>
        </w:rPr>
        <w:lastRenderedPageBreak/>
        <w:t>Приложение № 1</w:t>
      </w:r>
    </w:p>
    <w:p w:rsidR="0095403C" w:rsidRPr="00CC165B" w:rsidRDefault="0095403C" w:rsidP="0095403C">
      <w:pPr>
        <w:pStyle w:val="31"/>
        <w:widowControl w:val="0"/>
        <w:spacing w:line="240" w:lineRule="auto"/>
        <w:jc w:val="right"/>
        <w:rPr>
          <w:rFonts w:ascii="GHEA Grapalat" w:hAnsi="GHEA Grapalat" w:cs="Arial"/>
          <w:b/>
        </w:rPr>
      </w:pPr>
      <w:r w:rsidRPr="00CC165B">
        <w:rPr>
          <w:rFonts w:ascii="GHEA Grapalat" w:hAnsi="GHEA Grapalat"/>
          <w:b/>
        </w:rPr>
        <w:t xml:space="preserve">к Приглашению на </w:t>
      </w:r>
      <w:r>
        <w:rPr>
          <w:rFonts w:ascii="GHEA Grapalat" w:hAnsi="GHEA Grapalat"/>
          <w:b/>
        </w:rPr>
        <w:t>котировку цен</w:t>
      </w:r>
      <w:r w:rsidRPr="00CC165B">
        <w:rPr>
          <w:rFonts w:ascii="GHEA Grapalat" w:hAnsi="GHEA Grapalat" w:cs="Arial"/>
          <w:b/>
        </w:rPr>
        <w:br/>
      </w:r>
      <w:r w:rsidRPr="00CC165B">
        <w:rPr>
          <w:rFonts w:ascii="GHEA Grapalat" w:hAnsi="GHEA Grapalat"/>
          <w:b/>
        </w:rPr>
        <w:t xml:space="preserve">под кодом </w:t>
      </w:r>
      <w:r w:rsidRPr="00CC165B">
        <w:rPr>
          <w:rFonts w:ascii="GHEA Grapalat" w:hAnsi="GHEA Grapalat"/>
        </w:rPr>
        <w:t>"</w:t>
      </w:r>
      <w:r>
        <w:rPr>
          <w:rFonts w:ascii="GHEA Grapalat" w:hAnsi="GHEA Grapalat" w:cs="Sylfaen"/>
          <w:b/>
          <w:color w:val="000000"/>
          <w:szCs w:val="22"/>
          <w:lang w:val="en-AU"/>
        </w:rPr>
        <w:t>ԳՀ</w:t>
      </w:r>
      <w:r>
        <w:rPr>
          <w:rFonts w:ascii="GHEA Grapalat" w:hAnsi="GHEA Grapalat" w:cs="Sylfaen"/>
          <w:b/>
          <w:color w:val="000000"/>
          <w:szCs w:val="22"/>
          <w:lang w:val="hy-AM"/>
        </w:rPr>
        <w:t>Ծ</w:t>
      </w:r>
      <w:r>
        <w:rPr>
          <w:rFonts w:ascii="GHEA Grapalat" w:hAnsi="GHEA Grapalat" w:cs="Sylfaen"/>
          <w:b/>
          <w:color w:val="000000"/>
          <w:szCs w:val="22"/>
          <w:lang w:val="en-AU"/>
        </w:rPr>
        <w:t>ՁԲ</w:t>
      </w:r>
      <w:r>
        <w:rPr>
          <w:rFonts w:ascii="GHEA Grapalat" w:hAnsi="GHEA Grapalat" w:cs="Sylfaen"/>
          <w:b/>
          <w:color w:val="000000"/>
          <w:szCs w:val="22"/>
          <w:lang w:val="af-ZA"/>
        </w:rPr>
        <w:t>-20</w:t>
      </w:r>
      <w:r>
        <w:rPr>
          <w:rFonts w:ascii="GHEA Grapalat" w:hAnsi="GHEA Grapalat" w:cs="Sylfaen"/>
          <w:b/>
          <w:color w:val="000000"/>
          <w:szCs w:val="22"/>
          <w:lang w:val="hy-AM"/>
        </w:rPr>
        <w:t>23</w:t>
      </w:r>
      <w:r>
        <w:rPr>
          <w:rFonts w:ascii="GHEA Grapalat" w:hAnsi="GHEA Grapalat" w:cs="Sylfaen"/>
          <w:b/>
          <w:color w:val="000000"/>
          <w:szCs w:val="22"/>
          <w:lang w:val="af-ZA"/>
        </w:rPr>
        <w:t>/</w:t>
      </w:r>
      <w:r>
        <w:rPr>
          <w:rFonts w:ascii="GHEA Grapalat" w:hAnsi="GHEA Grapalat" w:cs="Sylfaen"/>
          <w:b/>
          <w:color w:val="000000"/>
          <w:szCs w:val="22"/>
          <w:lang w:val="hy-AM"/>
        </w:rPr>
        <w:t>2-ԴԲԳԳԿ</w:t>
      </w:r>
      <w:r w:rsidRPr="00CC165B">
        <w:rPr>
          <w:rFonts w:ascii="GHEA Grapalat" w:hAnsi="GHEA Grapalat"/>
        </w:rPr>
        <w:t>"</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95403C">
        <w:rPr>
          <w:rFonts w:ascii="GHEA Grapalat" w:hAnsi="GHEA Grapalat" w:cs="Sylfaen"/>
          <w:b/>
          <w:color w:val="000000"/>
          <w:sz w:val="20"/>
          <w:szCs w:val="22"/>
          <w:lang w:val="en-AU"/>
        </w:rPr>
        <w:t>ԳՀ</w:t>
      </w:r>
      <w:r w:rsidR="0095403C">
        <w:rPr>
          <w:rFonts w:ascii="GHEA Grapalat" w:hAnsi="GHEA Grapalat" w:cs="Sylfaen"/>
          <w:b/>
          <w:color w:val="000000"/>
          <w:sz w:val="20"/>
          <w:szCs w:val="22"/>
          <w:lang w:val="hy-AM"/>
        </w:rPr>
        <w:t>Ծ</w:t>
      </w:r>
      <w:r w:rsidR="0095403C">
        <w:rPr>
          <w:rFonts w:ascii="GHEA Grapalat" w:hAnsi="GHEA Grapalat" w:cs="Sylfaen"/>
          <w:b/>
          <w:color w:val="000000"/>
          <w:sz w:val="20"/>
          <w:szCs w:val="22"/>
          <w:lang w:val="en-AU"/>
        </w:rPr>
        <w:t>ՁԲ</w:t>
      </w:r>
      <w:r w:rsidR="0095403C">
        <w:rPr>
          <w:rFonts w:ascii="GHEA Grapalat" w:hAnsi="GHEA Grapalat" w:cs="Sylfaen"/>
          <w:b/>
          <w:color w:val="000000"/>
          <w:sz w:val="20"/>
          <w:szCs w:val="22"/>
          <w:lang w:val="af-ZA"/>
        </w:rPr>
        <w:t>-20</w:t>
      </w:r>
      <w:r w:rsidR="0095403C">
        <w:rPr>
          <w:rFonts w:ascii="GHEA Grapalat" w:hAnsi="GHEA Grapalat" w:cs="Sylfaen"/>
          <w:b/>
          <w:color w:val="000000"/>
          <w:sz w:val="20"/>
          <w:szCs w:val="22"/>
          <w:lang w:val="hy-AM"/>
        </w:rPr>
        <w:t>23</w:t>
      </w:r>
      <w:r w:rsidR="0095403C">
        <w:rPr>
          <w:rFonts w:ascii="GHEA Grapalat" w:hAnsi="GHEA Grapalat" w:cs="Sylfaen"/>
          <w:b/>
          <w:color w:val="000000"/>
          <w:sz w:val="20"/>
          <w:szCs w:val="22"/>
          <w:lang w:val="af-ZA"/>
        </w:rPr>
        <w:t>/</w:t>
      </w:r>
      <w:r w:rsidR="0095403C">
        <w:rPr>
          <w:rFonts w:ascii="GHEA Grapalat" w:hAnsi="GHEA Grapalat" w:cs="Sylfaen"/>
          <w:b/>
          <w:color w:val="000000"/>
          <w:sz w:val="20"/>
          <w:szCs w:val="22"/>
          <w:lang w:val="hy-AM"/>
        </w:rPr>
        <w:t>2-ԴԲԳԳԿ</w:t>
      </w:r>
      <w:r w:rsidR="006132ED">
        <w:rPr>
          <w:rFonts w:ascii="GHEA Grapalat" w:hAnsi="GHEA Grapalat"/>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lastRenderedPageBreak/>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proofErr w:type="spellStart"/>
      <w:r w:rsidRPr="001E7AA5">
        <w:rPr>
          <w:rFonts w:ascii="GHEA Grapalat" w:hAnsi="GHEA Grapalat"/>
          <w:spacing w:val="-4"/>
        </w:rPr>
        <w:t>на</w:t>
      </w:r>
      <w:proofErr w:type="spellEnd"/>
      <w:r w:rsidRPr="001E7AA5">
        <w:rPr>
          <w:rFonts w:ascii="GHEA Grapalat" w:hAnsi="GHEA Grapalat"/>
          <w:spacing w:val="-4"/>
        </w:rPr>
        <w:t xml:space="preserve">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w:t>
      </w:r>
      <w:r w:rsidR="0095403C">
        <w:rPr>
          <w:rFonts w:ascii="GHEA Grapalat" w:hAnsi="GHEA Grapalat" w:cs="Sylfaen"/>
          <w:b/>
          <w:color w:val="000000"/>
          <w:sz w:val="20"/>
          <w:szCs w:val="22"/>
          <w:lang w:val="en-AU"/>
        </w:rPr>
        <w:t>ԳՀ</w:t>
      </w:r>
      <w:r w:rsidR="0095403C">
        <w:rPr>
          <w:rFonts w:ascii="GHEA Grapalat" w:hAnsi="GHEA Grapalat" w:cs="Sylfaen"/>
          <w:b/>
          <w:color w:val="000000"/>
          <w:sz w:val="20"/>
          <w:szCs w:val="22"/>
          <w:lang w:val="hy-AM"/>
        </w:rPr>
        <w:t>Ծ</w:t>
      </w:r>
      <w:r w:rsidR="0095403C">
        <w:rPr>
          <w:rFonts w:ascii="GHEA Grapalat" w:hAnsi="GHEA Grapalat" w:cs="Sylfaen"/>
          <w:b/>
          <w:color w:val="000000"/>
          <w:sz w:val="20"/>
          <w:szCs w:val="22"/>
          <w:lang w:val="en-AU"/>
        </w:rPr>
        <w:t>ՁԲ</w:t>
      </w:r>
      <w:r w:rsidR="0095403C">
        <w:rPr>
          <w:rFonts w:ascii="GHEA Grapalat" w:hAnsi="GHEA Grapalat" w:cs="Sylfaen"/>
          <w:b/>
          <w:color w:val="000000"/>
          <w:sz w:val="20"/>
          <w:szCs w:val="22"/>
          <w:lang w:val="af-ZA"/>
        </w:rPr>
        <w:t>-20</w:t>
      </w:r>
      <w:r w:rsidR="0095403C">
        <w:rPr>
          <w:rFonts w:ascii="GHEA Grapalat" w:hAnsi="GHEA Grapalat" w:cs="Sylfaen"/>
          <w:b/>
          <w:color w:val="000000"/>
          <w:sz w:val="20"/>
          <w:szCs w:val="22"/>
          <w:lang w:val="hy-AM"/>
        </w:rPr>
        <w:t>23</w:t>
      </w:r>
      <w:r w:rsidR="0095403C">
        <w:rPr>
          <w:rFonts w:ascii="GHEA Grapalat" w:hAnsi="GHEA Grapalat" w:cs="Sylfaen"/>
          <w:b/>
          <w:color w:val="000000"/>
          <w:sz w:val="20"/>
          <w:szCs w:val="22"/>
          <w:lang w:val="af-ZA"/>
        </w:rPr>
        <w:t>/</w:t>
      </w:r>
      <w:r w:rsidR="0095403C">
        <w:rPr>
          <w:rFonts w:ascii="GHEA Grapalat" w:hAnsi="GHEA Grapalat" w:cs="Sylfaen"/>
          <w:b/>
          <w:color w:val="000000"/>
          <w:sz w:val="20"/>
          <w:szCs w:val="22"/>
          <w:lang w:val="hy-AM"/>
        </w:rPr>
        <w:t>2-ԴԲԳԳԿ</w:t>
      </w:r>
      <w:r w:rsidRPr="001E7AA5">
        <w:rPr>
          <w:rFonts w:ascii="GHEA Grapalat" w:hAnsi="GHEA Grapalat"/>
        </w:rPr>
        <w:t>",</w:t>
      </w:r>
      <w:r w:rsidR="0095403C">
        <w:rPr>
          <w:rFonts w:ascii="GHEA Grapalat" w:hAnsi="GHEA Grapalat"/>
        </w:rPr>
        <w:t xml:space="preserve"> </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6F3CBD">
        <w:rPr>
          <w:rFonts w:ascii="GHEA Grapalat" w:hAnsi="GHEA Grapalat"/>
          <w:color w:val="000000" w:themeColor="text1"/>
        </w:rPr>
        <w:t>приглашением  представить</w:t>
      </w:r>
      <w:proofErr w:type="gramEnd"/>
      <w:r w:rsidRPr="006F3CBD">
        <w:rPr>
          <w:rFonts w:ascii="GHEA Grapalat" w:hAnsi="GHEA Grapalat"/>
          <w:color w:val="000000" w:themeColor="text1"/>
        </w:rPr>
        <w:t xml:space="preserve"> обеспечение </w:t>
      </w:r>
      <w:proofErr w:type="spellStart"/>
      <w:r w:rsidRPr="006F3CBD">
        <w:rPr>
          <w:rFonts w:ascii="GHEA Grapalat" w:hAnsi="GHEA Grapalat"/>
          <w:color w:val="000000" w:themeColor="text1"/>
        </w:rPr>
        <w:t>квалификаци</w:t>
      </w:r>
      <w:proofErr w:type="spellEnd"/>
      <w:r w:rsidRPr="006F3CBD">
        <w:rPr>
          <w:rFonts w:ascii="GHEA Grapalat" w:hAnsi="GHEA Grapalat"/>
          <w:color w:val="000000" w:themeColor="text1"/>
        </w:rPr>
        <w:t xml:space="preserve"> </w:t>
      </w:r>
      <w:r w:rsidR="00EF3DB6">
        <w:rPr>
          <w:rFonts w:ascii="GHEA Grapalat" w:hAnsi="GHEA Grapalat"/>
          <w:color w:val="000000" w:themeColor="text1"/>
        </w:rPr>
        <w:t>,</w:t>
      </w:r>
    </w:p>
    <w:p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под кодом "</w:t>
      </w:r>
      <w:r w:rsidR="0095403C">
        <w:rPr>
          <w:rFonts w:ascii="GHEA Grapalat" w:hAnsi="GHEA Grapalat" w:cs="Sylfaen"/>
          <w:b/>
          <w:color w:val="000000"/>
          <w:sz w:val="20"/>
          <w:szCs w:val="22"/>
          <w:lang w:val="en-AU"/>
        </w:rPr>
        <w:t>ԳՀ</w:t>
      </w:r>
      <w:r w:rsidR="0095403C">
        <w:rPr>
          <w:rFonts w:ascii="GHEA Grapalat" w:hAnsi="GHEA Grapalat" w:cs="Sylfaen"/>
          <w:b/>
          <w:color w:val="000000"/>
          <w:sz w:val="20"/>
          <w:szCs w:val="22"/>
          <w:lang w:val="hy-AM"/>
        </w:rPr>
        <w:t>Ծ</w:t>
      </w:r>
      <w:r w:rsidR="0095403C">
        <w:rPr>
          <w:rFonts w:ascii="GHEA Grapalat" w:hAnsi="GHEA Grapalat" w:cs="Sylfaen"/>
          <w:b/>
          <w:color w:val="000000"/>
          <w:sz w:val="20"/>
          <w:szCs w:val="22"/>
          <w:lang w:val="en-AU"/>
        </w:rPr>
        <w:t>ՁԲ</w:t>
      </w:r>
      <w:r w:rsidR="0095403C">
        <w:rPr>
          <w:rFonts w:ascii="GHEA Grapalat" w:hAnsi="GHEA Grapalat" w:cs="Sylfaen"/>
          <w:b/>
          <w:color w:val="000000"/>
          <w:sz w:val="20"/>
          <w:szCs w:val="22"/>
          <w:lang w:val="af-ZA"/>
        </w:rPr>
        <w:t>-20</w:t>
      </w:r>
      <w:r w:rsidR="0095403C">
        <w:rPr>
          <w:rFonts w:ascii="GHEA Grapalat" w:hAnsi="GHEA Grapalat" w:cs="Sylfaen"/>
          <w:b/>
          <w:color w:val="000000"/>
          <w:sz w:val="20"/>
          <w:szCs w:val="22"/>
          <w:lang w:val="hy-AM"/>
        </w:rPr>
        <w:t>23</w:t>
      </w:r>
      <w:r w:rsidR="0095403C">
        <w:rPr>
          <w:rFonts w:ascii="GHEA Grapalat" w:hAnsi="GHEA Grapalat" w:cs="Sylfaen"/>
          <w:b/>
          <w:color w:val="000000"/>
          <w:sz w:val="20"/>
          <w:szCs w:val="22"/>
          <w:lang w:val="af-ZA"/>
        </w:rPr>
        <w:t>/</w:t>
      </w:r>
      <w:r w:rsidR="0095403C">
        <w:rPr>
          <w:rFonts w:ascii="GHEA Grapalat" w:hAnsi="GHEA Grapalat" w:cs="Sylfaen"/>
          <w:b/>
          <w:color w:val="000000"/>
          <w:sz w:val="20"/>
          <w:szCs w:val="22"/>
          <w:lang w:val="hy-AM"/>
        </w:rPr>
        <w:t>2-ԴԲԳԳԿ</w:t>
      </w:r>
      <w:r w:rsidR="006B3E56" w:rsidRPr="006F3CBD">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4"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5"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95403C" w:rsidRPr="00CC165B" w:rsidRDefault="00123294" w:rsidP="0095403C">
      <w:pPr>
        <w:pStyle w:val="norm"/>
        <w:widowControl w:val="0"/>
        <w:spacing w:line="240" w:lineRule="auto"/>
        <w:ind w:firstLine="284"/>
        <w:jc w:val="right"/>
        <w:rPr>
          <w:rFonts w:ascii="GHEA Grapalat" w:hAnsi="GHEA Grapalat" w:cs="Arial"/>
          <w:b/>
          <w:sz w:val="20"/>
        </w:rPr>
      </w:pPr>
      <w:r>
        <w:rPr>
          <w:rFonts w:ascii="GHEA Grapalat" w:hAnsi="GHEA Grapalat"/>
          <w:b/>
        </w:rPr>
        <w:br w:type="page"/>
      </w:r>
      <w:r w:rsidR="0095403C" w:rsidRPr="00CC165B">
        <w:rPr>
          <w:rFonts w:ascii="GHEA Grapalat" w:hAnsi="GHEA Grapalat"/>
          <w:b/>
          <w:sz w:val="20"/>
        </w:rPr>
        <w:lastRenderedPageBreak/>
        <w:t>Приложение № 1</w:t>
      </w:r>
      <w:r w:rsidR="0095403C">
        <w:rPr>
          <w:rFonts w:ascii="GHEA Grapalat" w:hAnsi="GHEA Grapalat"/>
          <w:b/>
          <w:sz w:val="20"/>
        </w:rPr>
        <w:t>.1**</w:t>
      </w:r>
    </w:p>
    <w:p w:rsidR="0095403C" w:rsidRPr="00CC165B" w:rsidRDefault="0095403C" w:rsidP="0095403C">
      <w:pPr>
        <w:pStyle w:val="31"/>
        <w:widowControl w:val="0"/>
        <w:spacing w:line="240" w:lineRule="auto"/>
        <w:jc w:val="right"/>
        <w:rPr>
          <w:rFonts w:ascii="GHEA Grapalat" w:hAnsi="GHEA Grapalat" w:cs="Arial"/>
          <w:b/>
        </w:rPr>
      </w:pPr>
      <w:r w:rsidRPr="00CC165B">
        <w:rPr>
          <w:rFonts w:ascii="GHEA Grapalat" w:hAnsi="GHEA Grapalat"/>
          <w:b/>
        </w:rPr>
        <w:t xml:space="preserve">к Приглашению на </w:t>
      </w:r>
      <w:r>
        <w:rPr>
          <w:rFonts w:ascii="GHEA Grapalat" w:hAnsi="GHEA Grapalat"/>
          <w:b/>
        </w:rPr>
        <w:t>котировку цен</w:t>
      </w:r>
      <w:r w:rsidRPr="00CC165B">
        <w:rPr>
          <w:rFonts w:ascii="GHEA Grapalat" w:hAnsi="GHEA Grapalat" w:cs="Arial"/>
          <w:b/>
        </w:rPr>
        <w:br/>
      </w:r>
      <w:r w:rsidRPr="00CC165B">
        <w:rPr>
          <w:rFonts w:ascii="GHEA Grapalat" w:hAnsi="GHEA Grapalat"/>
          <w:b/>
        </w:rPr>
        <w:t xml:space="preserve">под кодом </w:t>
      </w:r>
      <w:r w:rsidRPr="00CC165B">
        <w:rPr>
          <w:rFonts w:ascii="GHEA Grapalat" w:hAnsi="GHEA Grapalat"/>
        </w:rPr>
        <w:t>"</w:t>
      </w:r>
      <w:r>
        <w:rPr>
          <w:rFonts w:ascii="GHEA Grapalat" w:hAnsi="GHEA Grapalat" w:cs="Sylfaen"/>
          <w:b/>
          <w:color w:val="000000"/>
          <w:szCs w:val="22"/>
          <w:lang w:val="en-AU"/>
        </w:rPr>
        <w:t>ԳՀ</w:t>
      </w:r>
      <w:r>
        <w:rPr>
          <w:rFonts w:ascii="GHEA Grapalat" w:hAnsi="GHEA Grapalat" w:cs="Sylfaen"/>
          <w:b/>
          <w:color w:val="000000"/>
          <w:szCs w:val="22"/>
          <w:lang w:val="hy-AM"/>
        </w:rPr>
        <w:t>Ծ</w:t>
      </w:r>
      <w:r>
        <w:rPr>
          <w:rFonts w:ascii="GHEA Grapalat" w:hAnsi="GHEA Grapalat" w:cs="Sylfaen"/>
          <w:b/>
          <w:color w:val="000000"/>
          <w:szCs w:val="22"/>
          <w:lang w:val="en-AU"/>
        </w:rPr>
        <w:t>ՁԲ</w:t>
      </w:r>
      <w:r>
        <w:rPr>
          <w:rFonts w:ascii="GHEA Grapalat" w:hAnsi="GHEA Grapalat" w:cs="Sylfaen"/>
          <w:b/>
          <w:color w:val="000000"/>
          <w:szCs w:val="22"/>
          <w:lang w:val="af-ZA"/>
        </w:rPr>
        <w:t>-20</w:t>
      </w:r>
      <w:r>
        <w:rPr>
          <w:rFonts w:ascii="GHEA Grapalat" w:hAnsi="GHEA Grapalat" w:cs="Sylfaen"/>
          <w:b/>
          <w:color w:val="000000"/>
          <w:szCs w:val="22"/>
          <w:lang w:val="hy-AM"/>
        </w:rPr>
        <w:t>23</w:t>
      </w:r>
      <w:r>
        <w:rPr>
          <w:rFonts w:ascii="GHEA Grapalat" w:hAnsi="GHEA Grapalat" w:cs="Sylfaen"/>
          <w:b/>
          <w:color w:val="000000"/>
          <w:szCs w:val="22"/>
          <w:lang w:val="af-ZA"/>
        </w:rPr>
        <w:t>/</w:t>
      </w:r>
      <w:r>
        <w:rPr>
          <w:rFonts w:ascii="GHEA Grapalat" w:hAnsi="GHEA Grapalat" w:cs="Sylfaen"/>
          <w:b/>
          <w:color w:val="000000"/>
          <w:szCs w:val="22"/>
          <w:lang w:val="hy-AM"/>
        </w:rPr>
        <w:t>2-ԴԲԳԳԿ</w:t>
      </w:r>
      <w:r w:rsidRPr="00CC165B">
        <w:rPr>
          <w:rFonts w:ascii="GHEA Grapalat" w:hAnsi="GHEA Grapalat"/>
        </w:rPr>
        <w:t>"</w:t>
      </w:r>
    </w:p>
    <w:p w:rsidR="00123294" w:rsidRDefault="00123294" w:rsidP="0095403C">
      <w:pPr>
        <w:jc w:val="right"/>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E58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w:t>
            </w:r>
            <w:proofErr w:type="gramStart"/>
            <w:r w:rsidR="00A9306E" w:rsidRPr="00C76DD8">
              <w:rPr>
                <w:rFonts w:ascii="GHEA Grapalat" w:eastAsia="GHEA Grapalat" w:hAnsi="GHEA Grapalat" w:cs="GHEA Grapalat"/>
              </w:rPr>
              <w:t>прямое</w:t>
            </w:r>
            <w:proofErr w:type="gramEnd"/>
            <w:r w:rsidR="00A9306E"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EE58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EE58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EE58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A9306E" w:rsidRPr="00BA30D4">
              <w:rPr>
                <w:rFonts w:ascii="GHEA Grapalat" w:eastAsia="GHEA Grapalat" w:hAnsi="GHEA Grapalat" w:cs="GHEA Grapalat"/>
              </w:rPr>
              <w:t>лица, в случае, если</w:t>
            </w:r>
            <w:proofErr w:type="gramEnd"/>
            <w:r w:rsidR="00A9306E" w:rsidRPr="00BA30D4">
              <w:rPr>
                <w:rFonts w:ascii="GHEA Grapalat" w:eastAsia="GHEA Grapalat" w:hAnsi="GHEA Grapalat" w:cs="GHEA Grapalat"/>
              </w:rPr>
              <w:t xml:space="preserve"> нет </w:t>
            </w:r>
            <w:r w:rsidR="00A9306E" w:rsidRPr="00BA30D4">
              <w:rPr>
                <w:rFonts w:ascii="GHEA Grapalat" w:eastAsia="GHEA Grapalat" w:hAnsi="GHEA Grapalat" w:cs="GHEA Grapalat"/>
              </w:rPr>
              <w:lastRenderedPageBreak/>
              <w:t>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rsidTr="00F32DDC">
        <w:trPr>
          <w:trHeight w:val="924"/>
        </w:trPr>
        <w:tc>
          <w:tcPr>
            <w:tcW w:w="9016" w:type="dxa"/>
            <w:gridSpan w:val="2"/>
            <w:vAlign w:val="center"/>
          </w:tcPr>
          <w:p w:rsidR="00A9306E" w:rsidRPr="00FD1EE4" w:rsidRDefault="00EE588B"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EE58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EE58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EE588B"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A9306E" w:rsidRPr="00B23852" w:rsidRDefault="00EE58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EE588B"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EE58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EE588B"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ins w:id="7" w:author="Inesa Kocharyan" w:date="2021-09-01T11:45:00Z"/>
          <w:rFonts w:ascii="GHEA Grapalat" w:hAnsi="GHEA Grapalat"/>
          <w:b/>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w:t>
      </w:r>
      <w:r w:rsidRPr="000306ED">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lastRenderedPageBreak/>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w:t>
      </w:r>
      <w:r w:rsidRPr="000306ED">
        <w:rPr>
          <w:rFonts w:ascii="GHEA Grapalat" w:hAnsi="GHEA Grapalat"/>
        </w:rPr>
        <w:lastRenderedPageBreak/>
        <w:t xml:space="preserve">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w:t>
      </w:r>
      <w:r w:rsidRPr="000306ED">
        <w:rPr>
          <w:rFonts w:ascii="GHEA Grapalat" w:hAnsi="GHEA Grapalat"/>
        </w:rPr>
        <w:lastRenderedPageBreak/>
        <w:t>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w:t>
      </w:r>
      <w:r w:rsidR="00F514C3">
        <w:rPr>
          <w:rFonts w:ascii="GHEA Grapalat" w:hAnsi="GHEA Grapalat"/>
          <w:i/>
          <w:sz w:val="18"/>
          <w:szCs w:val="18"/>
          <w:lang w:val="hy-AM"/>
        </w:rPr>
        <w:t>,</w:t>
      </w:r>
      <w:r w:rsidRPr="000306ED">
        <w:rPr>
          <w:rFonts w:ascii="GHEA Grapalat" w:hAnsi="GHEA Grapalat"/>
          <w:i/>
          <w:sz w:val="18"/>
          <w:szCs w:val="18"/>
        </w:rPr>
        <w:t xml:space="preserve"> </w:t>
      </w:r>
      <w:r w:rsidR="00F514C3">
        <w:rPr>
          <w:rFonts w:ascii="GHEA Grapalat" w:hAnsi="GHEA Grapalat"/>
          <w:i/>
          <w:sz w:val="18"/>
          <w:szCs w:val="18"/>
        </w:rPr>
        <w:t xml:space="preserve">если он является резидентом </w:t>
      </w:r>
      <w:proofErr w:type="gramStart"/>
      <w:r w:rsidR="00F514C3">
        <w:rPr>
          <w:rFonts w:ascii="GHEA Grapalat" w:hAnsi="GHEA Grapalat"/>
          <w:i/>
          <w:sz w:val="18"/>
          <w:szCs w:val="18"/>
        </w:rPr>
        <w:t>РА</w:t>
      </w:r>
      <w:proofErr w:type="gramEnd"/>
      <w:r w:rsidR="00F514C3" w:rsidRPr="000306ED" w:rsidDel="00F514C3">
        <w:rPr>
          <w:rFonts w:ascii="GHEA Grapalat" w:hAnsi="GHEA Grapalat"/>
          <w:i/>
          <w:sz w:val="18"/>
          <w:szCs w:val="18"/>
        </w:rPr>
        <w:t xml:space="preserve"> </w:t>
      </w:r>
      <w:r w:rsidRPr="000306ED">
        <w:rPr>
          <w:rFonts w:ascii="GHEA Grapalat" w:hAnsi="GHEA Grapalat"/>
          <w:i/>
          <w:sz w:val="18"/>
          <w:szCs w:val="18"/>
        </w:rPr>
        <w:t>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6F73FB" w:rsidRPr="00CC165B" w:rsidRDefault="006F73FB" w:rsidP="006F73FB">
      <w:pPr>
        <w:pStyle w:val="norm"/>
        <w:widowControl w:val="0"/>
        <w:spacing w:line="240" w:lineRule="auto"/>
        <w:ind w:firstLine="284"/>
        <w:jc w:val="right"/>
        <w:rPr>
          <w:rFonts w:ascii="GHEA Grapalat" w:hAnsi="GHEA Grapalat" w:cs="Arial"/>
          <w:b/>
          <w:sz w:val="20"/>
        </w:rPr>
      </w:pPr>
      <w:r w:rsidRPr="00CC165B">
        <w:rPr>
          <w:rFonts w:ascii="GHEA Grapalat" w:hAnsi="GHEA Grapalat"/>
          <w:b/>
          <w:sz w:val="20"/>
        </w:rPr>
        <w:lastRenderedPageBreak/>
        <w:t xml:space="preserve">Приложение № </w:t>
      </w:r>
      <w:r>
        <w:rPr>
          <w:rFonts w:ascii="GHEA Grapalat" w:hAnsi="GHEA Grapalat"/>
          <w:b/>
          <w:sz w:val="20"/>
        </w:rPr>
        <w:t>2</w:t>
      </w:r>
    </w:p>
    <w:p w:rsidR="006F73FB" w:rsidRPr="00CC165B" w:rsidRDefault="006F73FB" w:rsidP="006F73FB">
      <w:pPr>
        <w:pStyle w:val="31"/>
        <w:widowControl w:val="0"/>
        <w:spacing w:line="240" w:lineRule="auto"/>
        <w:jc w:val="right"/>
        <w:rPr>
          <w:rFonts w:ascii="GHEA Grapalat" w:hAnsi="GHEA Grapalat" w:cs="Arial"/>
          <w:b/>
        </w:rPr>
      </w:pPr>
      <w:r w:rsidRPr="00CC165B">
        <w:rPr>
          <w:rFonts w:ascii="GHEA Grapalat" w:hAnsi="GHEA Grapalat"/>
          <w:b/>
        </w:rPr>
        <w:t xml:space="preserve">к Приглашению на </w:t>
      </w:r>
      <w:r>
        <w:rPr>
          <w:rFonts w:ascii="GHEA Grapalat" w:hAnsi="GHEA Grapalat"/>
          <w:b/>
        </w:rPr>
        <w:t>котировку цен</w:t>
      </w:r>
      <w:r w:rsidRPr="00CC165B">
        <w:rPr>
          <w:rFonts w:ascii="GHEA Grapalat" w:hAnsi="GHEA Grapalat" w:cs="Arial"/>
          <w:b/>
        </w:rPr>
        <w:br/>
      </w:r>
      <w:r w:rsidRPr="00CC165B">
        <w:rPr>
          <w:rFonts w:ascii="GHEA Grapalat" w:hAnsi="GHEA Grapalat"/>
          <w:b/>
        </w:rPr>
        <w:t xml:space="preserve">под кодом </w:t>
      </w:r>
      <w:r w:rsidRPr="00CC165B">
        <w:rPr>
          <w:rFonts w:ascii="GHEA Grapalat" w:hAnsi="GHEA Grapalat"/>
        </w:rPr>
        <w:t>"</w:t>
      </w:r>
      <w:r>
        <w:rPr>
          <w:rFonts w:ascii="GHEA Grapalat" w:hAnsi="GHEA Grapalat" w:cs="Sylfaen"/>
          <w:b/>
          <w:color w:val="000000"/>
          <w:szCs w:val="22"/>
          <w:lang w:val="en-AU"/>
        </w:rPr>
        <w:t>ԳՀ</w:t>
      </w:r>
      <w:r>
        <w:rPr>
          <w:rFonts w:ascii="GHEA Grapalat" w:hAnsi="GHEA Grapalat" w:cs="Sylfaen"/>
          <w:b/>
          <w:color w:val="000000"/>
          <w:szCs w:val="22"/>
          <w:lang w:val="hy-AM"/>
        </w:rPr>
        <w:t>Ծ</w:t>
      </w:r>
      <w:r>
        <w:rPr>
          <w:rFonts w:ascii="GHEA Grapalat" w:hAnsi="GHEA Grapalat" w:cs="Sylfaen"/>
          <w:b/>
          <w:color w:val="000000"/>
          <w:szCs w:val="22"/>
          <w:lang w:val="en-AU"/>
        </w:rPr>
        <w:t>ՁԲ</w:t>
      </w:r>
      <w:r>
        <w:rPr>
          <w:rFonts w:ascii="GHEA Grapalat" w:hAnsi="GHEA Grapalat" w:cs="Sylfaen"/>
          <w:b/>
          <w:color w:val="000000"/>
          <w:szCs w:val="22"/>
          <w:lang w:val="af-ZA"/>
        </w:rPr>
        <w:t>-20</w:t>
      </w:r>
      <w:r>
        <w:rPr>
          <w:rFonts w:ascii="GHEA Grapalat" w:hAnsi="GHEA Grapalat" w:cs="Sylfaen"/>
          <w:b/>
          <w:color w:val="000000"/>
          <w:szCs w:val="22"/>
          <w:lang w:val="hy-AM"/>
        </w:rPr>
        <w:t>23</w:t>
      </w:r>
      <w:r>
        <w:rPr>
          <w:rFonts w:ascii="GHEA Grapalat" w:hAnsi="GHEA Grapalat" w:cs="Sylfaen"/>
          <w:b/>
          <w:color w:val="000000"/>
          <w:szCs w:val="22"/>
          <w:lang w:val="af-ZA"/>
        </w:rPr>
        <w:t>/</w:t>
      </w:r>
      <w:r>
        <w:rPr>
          <w:rFonts w:ascii="GHEA Grapalat" w:hAnsi="GHEA Grapalat" w:cs="Sylfaen"/>
          <w:b/>
          <w:color w:val="000000"/>
          <w:szCs w:val="22"/>
          <w:lang w:val="hy-AM"/>
        </w:rPr>
        <w:t>2-ԴԲԳԳԿ</w:t>
      </w:r>
      <w:r w:rsidRPr="00CC165B">
        <w:rPr>
          <w:rFonts w:ascii="GHEA Grapalat" w:hAnsi="GHEA Grapalat"/>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132ED">
        <w:rPr>
          <w:rFonts w:ascii="GHEA Grapalat" w:hAnsi="GHEA Grapalat"/>
          <w:spacing w:val="-6"/>
        </w:rPr>
        <w:t>"</w:t>
      </w:r>
      <w:r w:rsidR="006F73FB">
        <w:rPr>
          <w:rFonts w:ascii="GHEA Grapalat" w:hAnsi="GHEA Grapalat" w:cs="Arial"/>
          <w:sz w:val="20"/>
          <w:szCs w:val="20"/>
          <w:lang w:val="hy-AM"/>
        </w:rPr>
        <w:t>ԳՀ</w:t>
      </w:r>
      <w:r w:rsidR="006F73FB" w:rsidRPr="00064ADD">
        <w:rPr>
          <w:rFonts w:ascii="GHEA Grapalat" w:hAnsi="GHEA Grapalat" w:cs="Arial"/>
          <w:sz w:val="20"/>
          <w:szCs w:val="20"/>
          <w:lang w:val="es-ES"/>
        </w:rPr>
        <w:t>ԾՁԲ-</w:t>
      </w:r>
      <w:r w:rsidR="006F73FB">
        <w:rPr>
          <w:rFonts w:ascii="GHEA Grapalat" w:hAnsi="GHEA Grapalat" w:cs="Arial"/>
          <w:sz w:val="20"/>
          <w:szCs w:val="20"/>
          <w:lang w:val="hy-AM"/>
        </w:rPr>
        <w:t>2023/2-ԴԲԳԳԿ</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 xml:space="preserve">(совокупность себестоимости и прогнозируемой </w:t>
            </w:r>
            <w:proofErr w:type="gramStart"/>
            <w:r w:rsidRPr="00BC2673">
              <w:rPr>
                <w:rFonts w:ascii="GHEA Grapalat" w:hAnsi="GHEA Grapalat"/>
                <w:sz w:val="16"/>
                <w:szCs w:val="16"/>
              </w:rPr>
              <w:t>прибыли)</w:t>
            </w:r>
            <w:r w:rsidRPr="00BC2673">
              <w:rPr>
                <w:rFonts w:ascii="GHEA Grapalat" w:hAnsi="GHEA Grapalat"/>
              </w:rPr>
              <w:t xml:space="preserve">  </w:t>
            </w:r>
            <w:r w:rsidRPr="00BC2673">
              <w:rPr>
                <w:rFonts w:ascii="GHEA Grapalat" w:hAnsi="GHEA Grapalat"/>
                <w:b/>
                <w:sz w:val="20"/>
                <w:szCs w:val="20"/>
              </w:rPr>
              <w:t xml:space="preserve"> </w:t>
            </w:r>
            <w:proofErr w:type="gramEnd"/>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9E4925" w:rsidRPr="00CC165B" w:rsidRDefault="009E4925" w:rsidP="009E4925">
      <w:pPr>
        <w:pStyle w:val="norm"/>
        <w:widowControl w:val="0"/>
        <w:spacing w:line="240" w:lineRule="auto"/>
        <w:ind w:firstLine="284"/>
        <w:jc w:val="right"/>
        <w:rPr>
          <w:rFonts w:ascii="GHEA Grapalat" w:hAnsi="GHEA Grapalat" w:cs="Arial"/>
          <w:b/>
          <w:sz w:val="20"/>
        </w:rPr>
      </w:pPr>
      <w:r w:rsidRPr="00CC165B">
        <w:rPr>
          <w:rFonts w:ascii="GHEA Grapalat" w:hAnsi="GHEA Grapalat"/>
          <w:b/>
          <w:sz w:val="20"/>
        </w:rPr>
        <w:lastRenderedPageBreak/>
        <w:t xml:space="preserve">Приложение № </w:t>
      </w:r>
      <w:r>
        <w:rPr>
          <w:rFonts w:ascii="GHEA Grapalat" w:hAnsi="GHEA Grapalat"/>
          <w:b/>
          <w:sz w:val="20"/>
        </w:rPr>
        <w:t>4</w:t>
      </w:r>
    </w:p>
    <w:p w:rsidR="009E4925" w:rsidRPr="00CC165B" w:rsidRDefault="009E4925" w:rsidP="009E4925">
      <w:pPr>
        <w:pStyle w:val="31"/>
        <w:widowControl w:val="0"/>
        <w:spacing w:line="240" w:lineRule="auto"/>
        <w:jc w:val="right"/>
        <w:rPr>
          <w:rFonts w:ascii="GHEA Grapalat" w:hAnsi="GHEA Grapalat" w:cs="Arial"/>
          <w:b/>
        </w:rPr>
      </w:pPr>
      <w:r w:rsidRPr="00CC165B">
        <w:rPr>
          <w:rFonts w:ascii="GHEA Grapalat" w:hAnsi="GHEA Grapalat"/>
          <w:b/>
        </w:rPr>
        <w:t xml:space="preserve">к Приглашению на </w:t>
      </w:r>
      <w:r>
        <w:rPr>
          <w:rFonts w:ascii="GHEA Grapalat" w:hAnsi="GHEA Grapalat"/>
          <w:b/>
        </w:rPr>
        <w:t>котировку цен</w:t>
      </w:r>
      <w:r w:rsidRPr="00CC165B">
        <w:rPr>
          <w:rFonts w:ascii="GHEA Grapalat" w:hAnsi="GHEA Grapalat" w:cs="Arial"/>
          <w:b/>
        </w:rPr>
        <w:br/>
      </w:r>
      <w:r w:rsidRPr="00CC165B">
        <w:rPr>
          <w:rFonts w:ascii="GHEA Grapalat" w:hAnsi="GHEA Grapalat"/>
          <w:b/>
        </w:rPr>
        <w:t xml:space="preserve">под кодом </w:t>
      </w:r>
      <w:r w:rsidRPr="00CC165B">
        <w:rPr>
          <w:rFonts w:ascii="GHEA Grapalat" w:hAnsi="GHEA Grapalat"/>
        </w:rPr>
        <w:t>"</w:t>
      </w:r>
      <w:r>
        <w:rPr>
          <w:rFonts w:ascii="GHEA Grapalat" w:hAnsi="GHEA Grapalat" w:cs="Sylfaen"/>
          <w:b/>
          <w:color w:val="000000"/>
          <w:szCs w:val="22"/>
          <w:lang w:val="en-AU"/>
        </w:rPr>
        <w:t>ԳՀ</w:t>
      </w:r>
      <w:r>
        <w:rPr>
          <w:rFonts w:ascii="GHEA Grapalat" w:hAnsi="GHEA Grapalat" w:cs="Sylfaen"/>
          <w:b/>
          <w:color w:val="000000"/>
          <w:szCs w:val="22"/>
          <w:lang w:val="hy-AM"/>
        </w:rPr>
        <w:t>Ծ</w:t>
      </w:r>
      <w:r>
        <w:rPr>
          <w:rFonts w:ascii="GHEA Grapalat" w:hAnsi="GHEA Grapalat" w:cs="Sylfaen"/>
          <w:b/>
          <w:color w:val="000000"/>
          <w:szCs w:val="22"/>
          <w:lang w:val="en-AU"/>
        </w:rPr>
        <w:t>ՁԲ</w:t>
      </w:r>
      <w:r>
        <w:rPr>
          <w:rFonts w:ascii="GHEA Grapalat" w:hAnsi="GHEA Grapalat" w:cs="Sylfaen"/>
          <w:b/>
          <w:color w:val="000000"/>
          <w:szCs w:val="22"/>
          <w:lang w:val="af-ZA"/>
        </w:rPr>
        <w:t>-20</w:t>
      </w:r>
      <w:r>
        <w:rPr>
          <w:rFonts w:ascii="GHEA Grapalat" w:hAnsi="GHEA Grapalat" w:cs="Sylfaen"/>
          <w:b/>
          <w:color w:val="000000"/>
          <w:szCs w:val="22"/>
          <w:lang w:val="hy-AM"/>
        </w:rPr>
        <w:t>23</w:t>
      </w:r>
      <w:r>
        <w:rPr>
          <w:rFonts w:ascii="GHEA Grapalat" w:hAnsi="GHEA Grapalat" w:cs="Sylfaen"/>
          <w:b/>
          <w:color w:val="000000"/>
          <w:szCs w:val="22"/>
          <w:lang w:val="af-ZA"/>
        </w:rPr>
        <w:t>/</w:t>
      </w:r>
      <w:r>
        <w:rPr>
          <w:rFonts w:ascii="GHEA Grapalat" w:hAnsi="GHEA Grapalat" w:cs="Sylfaen"/>
          <w:b/>
          <w:color w:val="000000"/>
          <w:szCs w:val="22"/>
          <w:lang w:val="hy-AM"/>
        </w:rPr>
        <w:t>2-ԴԲԳԳԿ</w:t>
      </w:r>
      <w:r w:rsidRPr="00CC165B">
        <w:rPr>
          <w:rFonts w:ascii="GHEA Grapalat" w:hAnsi="GHEA Grapalat"/>
        </w:rPr>
        <w:t>"</w:t>
      </w:r>
    </w:p>
    <w:p w:rsidR="009E4925" w:rsidRDefault="009E4925"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w:t>
      </w:r>
      <w:proofErr w:type="gramStart"/>
      <w:r w:rsidRPr="00B138F3">
        <w:rPr>
          <w:rFonts w:ascii="GHEA Grapalat" w:eastAsiaTheme="minorHAnsi" w:hAnsi="GHEA Grapalat" w:cstheme="minorBidi"/>
        </w:rPr>
        <w:t>принципал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roofErr w:type="gramStart"/>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proofErr w:type="gramStart"/>
      <w:r w:rsidRPr="00B138F3">
        <w:rPr>
          <w:rFonts w:ascii="GHEA Grapalat" w:eastAsiaTheme="minorHAnsi" w:hAnsi="GHEA Grapalat" w:cstheme="minorBidi"/>
        </w:rPr>
        <w:t>процедуры  закупок</w:t>
      </w:r>
      <w:proofErr w:type="gramEnd"/>
      <w:r w:rsidRPr="00B138F3">
        <w:rPr>
          <w:rFonts w:ascii="GHEA Grapalat" w:eastAsiaTheme="minorHAnsi" w:hAnsi="GHEA Grapalat" w:cstheme="minorBidi"/>
        </w:rPr>
        <w:t xml:space="preserve">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CC5A5B" w:rsidRDefault="007B3F5F" w:rsidP="00CC5A5B">
      <w:pPr>
        <w:pStyle w:val="af4"/>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2</w:t>
      </w:r>
      <w:r w:rsidRPr="00CC5A5B">
        <w:rPr>
          <w:rFonts w:ascii="GHEA Grapalat" w:eastAsiaTheme="minorHAnsi" w:hAnsi="GHEA Grapalat" w:cstheme="minorBidi"/>
        </w:rPr>
        <w:t xml:space="preserve">.  По гарантии </w:t>
      </w:r>
      <w:r w:rsidRPr="00CC5A5B">
        <w:rPr>
          <w:rFonts w:ascii="GHEA Grapalat" w:eastAsiaTheme="minorHAnsi" w:hAnsi="GHEA Grapalat" w:cstheme="minorBidi"/>
          <w:lang w:val="hy-AM"/>
        </w:rPr>
        <w:t xml:space="preserve">---------------------------------------------------------------------------- </w:t>
      </w:r>
    </w:p>
    <w:p w:rsidR="007B3F5F" w:rsidRPr="00CC5A5B" w:rsidRDefault="00667A47"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sz w:val="18"/>
          <w:szCs w:val="18"/>
        </w:rPr>
        <w:t xml:space="preserve">                                     наименование выдающего гарантию банка </w:t>
      </w:r>
    </w:p>
    <w:p w:rsidR="007B3F5F" w:rsidRPr="00B138F3" w:rsidRDefault="007B3F5F" w:rsidP="00CC5A5B">
      <w:pPr>
        <w:pStyle w:val="af4"/>
        <w:spacing w:before="0" w:beforeAutospacing="0" w:after="0" w:afterAutospacing="0"/>
        <w:jc w:val="both"/>
        <w:rPr>
          <w:rFonts w:ascii="GHEA Grapalat" w:eastAsiaTheme="minorHAnsi" w:hAnsi="GHEA Grapalat" w:cstheme="minorBidi"/>
        </w:rPr>
      </w:pPr>
      <w:r w:rsidRPr="00CC5A5B">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w:t>
      </w:r>
      <w:r w:rsidRPr="00B138F3">
        <w:rPr>
          <w:rFonts w:ascii="GHEA Grapalat" w:eastAsiaTheme="minorHAnsi" w:hAnsi="GHEA Grapalat" w:cstheme="minorBidi"/>
        </w:rPr>
        <w:t xml:space="preserve"> настоящей гарантией, выплатить бенефициару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далее-сумма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875C9E">
        <w:rPr>
          <w:rFonts w:ascii="GHEA Grapalat" w:eastAsiaTheme="minorHAnsi" w:hAnsi="GHEA Grapalat" w:cstheme="minorBidi"/>
        </w:rPr>
        <w:t>пяти</w:t>
      </w:r>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рабочих  дней</w:t>
      </w:r>
      <w:proofErr w:type="gramEnd"/>
      <w:r w:rsidRPr="00B138F3">
        <w:rPr>
          <w:rFonts w:ascii="GHEA Grapalat" w:eastAsiaTheme="minorHAnsi" w:hAnsi="GHEA Grapalat" w:cstheme="minorBidi"/>
        </w:rPr>
        <w:t xml:space="preserve">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0D0F13" w:rsidRDefault="007B3F5F" w:rsidP="007B3F5F">
      <w:pPr>
        <w:pStyle w:val="af4"/>
        <w:shd w:val="clear" w:color="auto" w:fill="FFFFFF"/>
        <w:ind w:firstLine="374"/>
        <w:contextualSpacing/>
        <w:jc w:val="both"/>
        <w:rPr>
          <w:rFonts w:ascii="GHEA Grapalat" w:eastAsiaTheme="minorHAnsi" w:hAnsi="GHEA Grapalat" w:cstheme="minorBidi"/>
        </w:rPr>
      </w:pPr>
      <w:r w:rsidRPr="000D0F13">
        <w:rPr>
          <w:rFonts w:ascii="GHEA Grapalat" w:eastAsiaTheme="minorHAnsi" w:hAnsi="GHEA Grapalat" w:cstheme="minorBidi"/>
        </w:rPr>
        <w:t xml:space="preserve">5. Гарантия действует </w:t>
      </w:r>
      <w:r w:rsidR="00746170">
        <w:rPr>
          <w:rFonts w:ascii="GHEA Grapalat" w:eastAsiaTheme="minorHAnsi" w:hAnsi="GHEA Grapalat" w:cstheme="minorBidi"/>
        </w:rPr>
        <w:t>с момента выпуска и в силе</w:t>
      </w:r>
      <w:r w:rsidR="00746170" w:rsidRPr="007C2C8F">
        <w:rPr>
          <w:rFonts w:ascii="GHEA Grapalat" w:eastAsiaTheme="minorHAnsi" w:hAnsi="GHEA Grapalat" w:cstheme="minorBidi"/>
        </w:rPr>
        <w:t xml:space="preserve"> </w:t>
      </w:r>
      <w:r w:rsidRPr="000D0F13">
        <w:rPr>
          <w:rFonts w:ascii="GHEA Grapalat" w:eastAsiaTheme="minorHAnsi" w:hAnsi="GHEA Grapalat" w:cstheme="minorBidi"/>
        </w:rPr>
        <w:t>со дня вступления в силу договора</w:t>
      </w:r>
      <w:r w:rsidR="00814DCB" w:rsidRPr="000D0F13">
        <w:rPr>
          <w:rFonts w:ascii="GHEA Grapalat" w:eastAsiaTheme="minorHAnsi" w:hAnsi="GHEA Grapalat" w:cstheme="minorBidi"/>
        </w:rPr>
        <w:t xml:space="preserve"> под кодом</w:t>
      </w:r>
      <w:r w:rsidRPr="000D0F13">
        <w:rPr>
          <w:rFonts w:ascii="GHEA Grapalat" w:eastAsiaTheme="minorHAnsi" w:hAnsi="GHEA Grapalat" w:cstheme="minorBidi"/>
        </w:rPr>
        <w:t xml:space="preserve"> N_____________________ заключ</w:t>
      </w:r>
      <w:r w:rsidR="00670185">
        <w:rPr>
          <w:rFonts w:ascii="GHEA Grapalat" w:eastAsiaTheme="minorHAnsi" w:hAnsi="GHEA Grapalat" w:cstheme="minorBidi"/>
        </w:rPr>
        <w:t>аемого</w:t>
      </w:r>
      <w:r w:rsidRPr="000D0F13">
        <w:rPr>
          <w:rFonts w:ascii="GHEA Grapalat" w:eastAsiaTheme="minorHAnsi" w:hAnsi="GHEA Grapalat" w:cstheme="minorBidi"/>
        </w:rPr>
        <w:t xml:space="preserve"> между бенефициаром </w:t>
      </w:r>
      <w:r w:rsidR="0054663D" w:rsidRPr="000D0F13">
        <w:rPr>
          <w:rFonts w:ascii="GHEA Grapalat" w:eastAsiaTheme="minorHAnsi" w:hAnsi="GHEA Grapalat" w:cstheme="minorBidi"/>
        </w:rPr>
        <w:t xml:space="preserve"> </w:t>
      </w:r>
    </w:p>
    <w:p w:rsidR="007B3F5F" w:rsidRPr="000D0F13" w:rsidRDefault="007B3F5F" w:rsidP="007B3F5F">
      <w:pPr>
        <w:pStyle w:val="af4"/>
        <w:shd w:val="clear" w:color="auto" w:fill="FFFFFF"/>
        <w:contextualSpacing/>
        <w:jc w:val="both"/>
        <w:rPr>
          <w:rFonts w:ascii="GHEA Grapalat" w:eastAsiaTheme="minorHAnsi" w:hAnsi="GHEA Grapalat" w:cstheme="minorBidi"/>
          <w:sz w:val="18"/>
          <w:szCs w:val="18"/>
        </w:rPr>
      </w:pPr>
      <w:r w:rsidRPr="000D0F13">
        <w:rPr>
          <w:rFonts w:eastAsiaTheme="minorHAnsi" w:cstheme="minorBidi"/>
        </w:rPr>
        <w:t xml:space="preserve">  </w:t>
      </w:r>
      <w:r w:rsidR="00746170">
        <w:rPr>
          <w:rFonts w:eastAsiaTheme="minorHAnsi" w:cstheme="minorBidi"/>
        </w:rPr>
        <w:t xml:space="preserve">                                  </w:t>
      </w:r>
      <w:r w:rsidRPr="000D0F13">
        <w:rPr>
          <w:rFonts w:ascii="GHEA Grapalat" w:eastAsiaTheme="minorHAnsi" w:hAnsi="GHEA Grapalat" w:cstheme="minorBidi"/>
          <w:sz w:val="18"/>
          <w:szCs w:val="18"/>
        </w:rPr>
        <w:t xml:space="preserve">номер заключаемого </w:t>
      </w:r>
      <w:proofErr w:type="spellStart"/>
      <w:r w:rsidRPr="000D0F13">
        <w:rPr>
          <w:rFonts w:ascii="GHEA Grapalat" w:eastAsiaTheme="minorHAnsi" w:hAnsi="GHEA Grapalat" w:cstheme="minorBidi"/>
          <w:sz w:val="18"/>
          <w:szCs w:val="18"/>
        </w:rPr>
        <w:t>договара</w:t>
      </w:r>
      <w:proofErr w:type="spellEnd"/>
    </w:p>
    <w:p w:rsidR="0054663D" w:rsidRPr="000D0F13" w:rsidRDefault="00746170" w:rsidP="0054663D">
      <w:pPr>
        <w:pStyle w:val="af4"/>
        <w:shd w:val="clear" w:color="auto" w:fill="FFFFFF"/>
        <w:contextualSpacing/>
        <w:jc w:val="both"/>
        <w:rPr>
          <w:rFonts w:ascii="GHEA Grapalat" w:eastAsiaTheme="minorHAnsi" w:hAnsi="GHEA Grapalat" w:cstheme="minorBidi"/>
          <w:lang w:val="hy-AM"/>
        </w:rPr>
      </w:pPr>
      <w:r w:rsidRPr="000D0F13">
        <w:rPr>
          <w:rFonts w:ascii="GHEA Grapalat" w:eastAsiaTheme="minorHAnsi" w:hAnsi="GHEA Grapalat" w:cstheme="minorBidi"/>
        </w:rPr>
        <w:t xml:space="preserve">и принципалом </w:t>
      </w:r>
      <w:proofErr w:type="gramStart"/>
      <w:r w:rsidR="0054663D" w:rsidRPr="000D0F13">
        <w:rPr>
          <w:rFonts w:ascii="GHEA Grapalat" w:eastAsiaTheme="minorHAnsi" w:hAnsi="GHEA Grapalat" w:cstheme="minorBidi"/>
        </w:rPr>
        <w:t>и  действует</w:t>
      </w:r>
      <w:proofErr w:type="gramEnd"/>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в</w:t>
      </w:r>
      <w:r w:rsidR="0054663D" w:rsidRPr="000D0F13">
        <w:rPr>
          <w:rFonts w:ascii="GHEA Grapalat" w:hAnsi="GHEA Grapalat"/>
        </w:rPr>
        <w:t>ключительно</w:t>
      </w:r>
      <w:r w:rsidR="0054663D" w:rsidRPr="000D0F13">
        <w:rPr>
          <w:rFonts w:ascii="GHEA Grapalat" w:eastAsiaTheme="minorHAnsi" w:hAnsi="GHEA Grapalat" w:cstheme="minorBidi"/>
        </w:rPr>
        <w:t xml:space="preserve">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девяностого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рабочего </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дня</w:t>
      </w:r>
      <w:r w:rsidR="0054663D" w:rsidRPr="000D0F13">
        <w:rPr>
          <w:rFonts w:ascii="GHEA Grapalat" w:eastAsiaTheme="minorHAnsi" w:hAnsi="GHEA Grapalat" w:cstheme="minorBidi"/>
          <w:lang w:val="hy-AM"/>
        </w:rPr>
        <w:t xml:space="preserve">  </w:t>
      </w:r>
      <w:r w:rsidR="0054663D" w:rsidRPr="000D0F13">
        <w:rPr>
          <w:rFonts w:ascii="GHEA Grapalat" w:eastAsiaTheme="minorHAnsi" w:hAnsi="GHEA Grapalat" w:cstheme="minorBidi"/>
        </w:rPr>
        <w:t xml:space="preserve">следующего за днем </w:t>
      </w:r>
    </w:p>
    <w:p w:rsidR="0054663D" w:rsidRPr="000D0F13" w:rsidRDefault="0054663D" w:rsidP="0054663D">
      <w:pPr>
        <w:pStyle w:val="af4"/>
        <w:shd w:val="clear" w:color="auto" w:fill="FFFFFF"/>
        <w:contextualSpacing/>
        <w:jc w:val="both"/>
        <w:rPr>
          <w:rFonts w:ascii="GHEA Grapalat" w:eastAsiaTheme="minorHAnsi" w:hAnsi="GHEA Grapalat" w:cstheme="minorBidi"/>
          <w:sz w:val="18"/>
          <w:szCs w:val="18"/>
          <w:lang w:val="hy-AM"/>
        </w:rPr>
      </w:pPr>
    </w:p>
    <w:p w:rsidR="0054663D" w:rsidRPr="000D0F13" w:rsidRDefault="0054663D" w:rsidP="0054663D">
      <w:pPr>
        <w:pStyle w:val="af4"/>
        <w:shd w:val="clear" w:color="auto" w:fill="FFFFFF"/>
        <w:contextualSpacing/>
        <w:jc w:val="center"/>
        <w:rPr>
          <w:rFonts w:eastAsiaTheme="minorHAnsi" w:cstheme="minorBidi"/>
        </w:rPr>
      </w:pPr>
      <w:r w:rsidRPr="000D0F13">
        <w:rPr>
          <w:rFonts w:ascii="GHEA Grapalat" w:eastAsiaTheme="minorHAnsi" w:hAnsi="GHEA Grapalat" w:cstheme="minorBidi"/>
          <w:lang w:val="hy-AM"/>
        </w:rPr>
        <w:t>--------------------------------------------------------</w:t>
      </w:r>
      <w:r w:rsidRPr="000D0F13">
        <w:rPr>
          <w:rFonts w:ascii="GHEA Grapalat" w:eastAsiaTheme="minorHAnsi" w:hAnsi="GHEA Grapalat" w:cstheme="minorBidi"/>
        </w:rPr>
        <w:t>------------------</w:t>
      </w:r>
      <w:r w:rsidRPr="000D0F13">
        <w:rPr>
          <w:rFonts w:ascii="GHEA Grapalat" w:eastAsiaTheme="minorHAnsi" w:hAnsi="GHEA Grapalat" w:cstheme="minorBidi"/>
          <w:lang w:val="hy-AM"/>
        </w:rPr>
        <w:t>----------------------</w:t>
      </w:r>
      <w:r w:rsidRPr="000D0F13">
        <w:rPr>
          <w:rFonts w:eastAsiaTheme="minorHAnsi" w:cstheme="minorBidi"/>
        </w:rPr>
        <w:t xml:space="preserve"> </w:t>
      </w:r>
      <w:r w:rsidRPr="000D0F13">
        <w:rPr>
          <w:rFonts w:eastAsiaTheme="minorHAnsi" w:cstheme="minorBidi"/>
          <w:lang w:val="hy-AM"/>
        </w:rPr>
        <w:t>.</w:t>
      </w:r>
      <w:r w:rsidRPr="000D0F13">
        <w:rPr>
          <w:rFonts w:eastAsiaTheme="minorHAnsi" w:cstheme="minorBidi"/>
        </w:rPr>
        <w:t xml:space="preserve">           </w:t>
      </w:r>
      <w:r w:rsidRPr="000D0F13">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rPr>
        <w:t>крайн</w:t>
      </w:r>
      <w:r w:rsidR="009F7214" w:rsidRPr="004D0610">
        <w:rPr>
          <w:rFonts w:ascii="GHEA Grapalat" w:eastAsiaTheme="minorHAnsi" w:hAnsi="GHEA Grapalat" w:cstheme="minorBidi"/>
          <w:sz w:val="16"/>
          <w:szCs w:val="16"/>
        </w:rPr>
        <w:t>и</w:t>
      </w:r>
      <w:r w:rsidRPr="004D0610">
        <w:rPr>
          <w:rFonts w:ascii="GHEA Grapalat" w:eastAsiaTheme="minorHAnsi" w:hAnsi="GHEA Grapalat" w:cstheme="minorBidi"/>
          <w:sz w:val="16"/>
          <w:szCs w:val="16"/>
        </w:rPr>
        <w:t xml:space="preserve">й срок </w:t>
      </w:r>
      <w:proofErr w:type="spellStart"/>
      <w:r w:rsidRPr="004D0610">
        <w:rPr>
          <w:rFonts w:ascii="GHEA Grapalat" w:eastAsiaTheme="minorHAnsi" w:hAnsi="GHEA Grapalat" w:cstheme="minorBidi"/>
          <w:sz w:val="16"/>
          <w:szCs w:val="16"/>
        </w:rPr>
        <w:t>оказния</w:t>
      </w:r>
      <w:proofErr w:type="spellEnd"/>
      <w:r w:rsidRPr="004D0610">
        <w:rPr>
          <w:rFonts w:ascii="GHEA Grapalat" w:eastAsiaTheme="minorHAnsi" w:hAnsi="GHEA Grapalat" w:cstheme="minorBidi"/>
          <w:sz w:val="16"/>
          <w:szCs w:val="16"/>
        </w:rPr>
        <w:t xml:space="preserve"> услуг</w:t>
      </w:r>
      <w:r w:rsidRPr="004D0610">
        <w:rPr>
          <w:rFonts w:ascii="GHEA Grapalat" w:eastAsiaTheme="minorHAnsi" w:hAnsi="GHEA Grapalat" w:cstheme="minorBidi"/>
          <w:sz w:val="16"/>
          <w:szCs w:val="16"/>
          <w:lang w:val="hy-AM"/>
        </w:rPr>
        <w:t>, предусмотренн</w:t>
      </w:r>
      <w:proofErr w:type="spellStart"/>
      <w:r w:rsidRPr="004D0610">
        <w:rPr>
          <w:rFonts w:ascii="GHEA Grapalat" w:eastAsiaTheme="minorHAnsi" w:hAnsi="GHEA Grapalat" w:cstheme="minorBidi"/>
          <w:sz w:val="16"/>
          <w:szCs w:val="16"/>
        </w:rPr>
        <w:t>ый</w:t>
      </w:r>
      <w:proofErr w:type="spellEnd"/>
      <w:r w:rsidRPr="004D0610">
        <w:rPr>
          <w:rFonts w:ascii="GHEA Grapalat" w:eastAsiaTheme="minorHAnsi" w:hAnsi="GHEA Grapalat" w:cstheme="minorBidi"/>
          <w:sz w:val="16"/>
          <w:szCs w:val="16"/>
        </w:rPr>
        <w:t xml:space="preserve"> </w:t>
      </w:r>
      <w:r w:rsidRPr="004D0610">
        <w:rPr>
          <w:rFonts w:ascii="GHEA Grapalat" w:eastAsiaTheme="minorHAnsi" w:hAnsi="GHEA Grapalat" w:cstheme="minorBidi"/>
          <w:sz w:val="16"/>
          <w:szCs w:val="16"/>
          <w:lang w:val="hy-AM"/>
        </w:rPr>
        <w:t>заключаемым договором</w:t>
      </w:r>
      <w:r w:rsidR="00DA27F6" w:rsidRPr="000D0F13">
        <w:rPr>
          <w:rFonts w:ascii="GHEA Grapalat" w:eastAsiaTheme="minorHAnsi" w:hAnsi="GHEA Grapalat" w:cstheme="minorBidi"/>
          <w:sz w:val="16"/>
          <w:szCs w:val="16"/>
        </w:rPr>
        <w:t xml:space="preserve"> </w:t>
      </w:r>
    </w:p>
    <w:p w:rsidR="00BB7E7F"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t>В день предоставления гарантии лицо, выдающее гарантию, с официального адреса</w:t>
      </w:r>
      <w:r w:rsidRPr="000D0F13">
        <w:rPr>
          <w:rFonts w:ascii="GHEA Grapalat" w:eastAsiaTheme="minorHAnsi" w:hAnsi="GHEA Grapalat" w:cstheme="minorBidi"/>
          <w:lang w:val="hy-AM"/>
        </w:rPr>
        <w:t xml:space="preserve"> </w:t>
      </w:r>
      <w:r w:rsidRPr="000D0F13">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BB7E7F">
        <w:rPr>
          <w:rFonts w:ascii="GHEA Grapalat" w:eastAsiaTheme="minorHAnsi" w:hAnsi="GHEA Grapalat" w:cstheme="minorBidi"/>
        </w:rPr>
        <w:t xml:space="preserve"> -------------------------------------------------------</w:t>
      </w:r>
      <w:r w:rsidRPr="000D0F13">
        <w:rPr>
          <w:rFonts w:ascii="GHEA Grapalat" w:eastAsiaTheme="minorHAnsi" w:hAnsi="GHEA Grapalat" w:cstheme="minorBidi"/>
        </w:rPr>
        <w:t xml:space="preserve"> </w:t>
      </w:r>
    </w:p>
    <w:p w:rsidR="00BB7E7F" w:rsidRDefault="00BB7E7F" w:rsidP="0054663D">
      <w:pPr>
        <w:pStyle w:val="af4"/>
        <w:shd w:val="clear" w:color="auto" w:fill="FFFFFF"/>
        <w:contextualSpacing/>
        <w:jc w:val="both"/>
        <w:rPr>
          <w:rFonts w:ascii="GHEA Grapalat" w:eastAsiaTheme="minorHAnsi" w:hAnsi="GHEA Grapalat" w:cstheme="minorBidi"/>
        </w:rPr>
      </w:pPr>
      <w:r>
        <w:rPr>
          <w:rStyle w:val="af5"/>
          <w:b w:val="0"/>
          <w:bCs w:val="0"/>
          <w:sz w:val="20"/>
          <w:szCs w:val="20"/>
        </w:rPr>
        <w:t xml:space="preserve">                                                                                     адрес эл. почты секретаря</w:t>
      </w:r>
    </w:p>
    <w:p w:rsidR="0054663D" w:rsidRPr="000D0F13" w:rsidRDefault="0054663D" w:rsidP="0054663D">
      <w:pPr>
        <w:pStyle w:val="af4"/>
        <w:shd w:val="clear" w:color="auto" w:fill="FFFFFF"/>
        <w:contextualSpacing/>
        <w:jc w:val="both"/>
        <w:rPr>
          <w:rFonts w:ascii="GHEA Grapalat" w:eastAsiaTheme="minorHAnsi" w:hAnsi="GHEA Grapalat" w:cstheme="minorBidi"/>
        </w:rPr>
      </w:pPr>
      <w:r w:rsidRPr="000D0F13">
        <w:rPr>
          <w:rFonts w:ascii="GHEA Grapalat" w:eastAsiaTheme="minorHAnsi" w:hAnsi="GHEA Grapalat" w:cstheme="minorBidi"/>
        </w:rPr>
        <w:lastRenderedPageBreak/>
        <w:t>указанный в приглашении к процедуре закупок, организованной под кодом упомянутым в пункте 1 настоящей гарантии</w:t>
      </w:r>
      <w:r w:rsidRPr="000D0F13">
        <w:rPr>
          <w:rFonts w:ascii="GHEA Grapalat" w:eastAsiaTheme="minorHAnsi" w:hAnsi="GHEA Grapalat" w:cstheme="minorBidi"/>
          <w:lang w:val="hy-AM"/>
        </w:rPr>
        <w:t>.</w:t>
      </w:r>
      <w:r w:rsidRPr="000D0F13">
        <w:rPr>
          <w:rFonts w:ascii="GHEA Grapalat" w:eastAsiaTheme="minorHAnsi" w:hAnsi="GHEA Grapalat" w:cstheme="minorBidi"/>
        </w:rPr>
        <w:t xml:space="preserve"> </w:t>
      </w:r>
    </w:p>
    <w:p w:rsidR="00C34E3B" w:rsidRPr="00EF6EB4" w:rsidRDefault="00C34E3B" w:rsidP="0054663D">
      <w:pPr>
        <w:pStyle w:val="af4"/>
        <w:shd w:val="clear" w:color="auto" w:fill="FFFFFF"/>
        <w:contextualSpacing/>
        <w:jc w:val="both"/>
        <w:rPr>
          <w:rFonts w:ascii="GHEA Grapalat" w:eastAsiaTheme="minorHAnsi" w:hAnsi="GHEA Grapalat" w:cstheme="minorBidi"/>
          <w:color w:val="FF0000"/>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4D6035">
        <w:rPr>
          <w:rFonts w:eastAsiaTheme="minorHAnsi" w:cstheme="minorBidi"/>
        </w:rPr>
        <w:t xml:space="preserve">        </w:t>
      </w: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012305" w:rsidRDefault="00012305" w:rsidP="009E4925">
      <w:pPr>
        <w:pStyle w:val="norm"/>
        <w:widowControl w:val="0"/>
        <w:spacing w:line="240" w:lineRule="auto"/>
        <w:ind w:firstLine="284"/>
        <w:jc w:val="right"/>
        <w:rPr>
          <w:rFonts w:ascii="GHEA Grapalat" w:hAnsi="GHEA Grapalat"/>
          <w:b/>
          <w:sz w:val="20"/>
        </w:rPr>
      </w:pPr>
    </w:p>
    <w:p w:rsidR="009E4925" w:rsidRPr="00CC165B" w:rsidRDefault="009E4925" w:rsidP="009E4925">
      <w:pPr>
        <w:pStyle w:val="norm"/>
        <w:widowControl w:val="0"/>
        <w:spacing w:line="240" w:lineRule="auto"/>
        <w:ind w:firstLine="284"/>
        <w:jc w:val="right"/>
        <w:rPr>
          <w:rFonts w:ascii="GHEA Grapalat" w:hAnsi="GHEA Grapalat" w:cs="Arial"/>
          <w:b/>
          <w:sz w:val="20"/>
        </w:rPr>
      </w:pPr>
      <w:r w:rsidRPr="00CC165B">
        <w:rPr>
          <w:rFonts w:ascii="GHEA Grapalat" w:hAnsi="GHEA Grapalat"/>
          <w:b/>
          <w:sz w:val="20"/>
        </w:rPr>
        <w:lastRenderedPageBreak/>
        <w:t xml:space="preserve">Приложение № </w:t>
      </w:r>
      <w:r>
        <w:rPr>
          <w:rFonts w:ascii="GHEA Grapalat" w:hAnsi="GHEA Grapalat"/>
          <w:b/>
          <w:sz w:val="20"/>
        </w:rPr>
        <w:t>5</w:t>
      </w:r>
    </w:p>
    <w:p w:rsidR="009E4925" w:rsidRPr="00CC165B" w:rsidRDefault="009E4925" w:rsidP="009E4925">
      <w:pPr>
        <w:pStyle w:val="31"/>
        <w:widowControl w:val="0"/>
        <w:spacing w:line="240" w:lineRule="auto"/>
        <w:jc w:val="right"/>
        <w:rPr>
          <w:rFonts w:ascii="GHEA Grapalat" w:hAnsi="GHEA Grapalat" w:cs="Arial"/>
          <w:b/>
        </w:rPr>
      </w:pPr>
      <w:r w:rsidRPr="00CC165B">
        <w:rPr>
          <w:rFonts w:ascii="GHEA Grapalat" w:hAnsi="GHEA Grapalat"/>
          <w:b/>
        </w:rPr>
        <w:t xml:space="preserve">к Приглашению на </w:t>
      </w:r>
      <w:r>
        <w:rPr>
          <w:rFonts w:ascii="GHEA Grapalat" w:hAnsi="GHEA Grapalat"/>
          <w:b/>
        </w:rPr>
        <w:t>котировку цен</w:t>
      </w:r>
      <w:r w:rsidRPr="00CC165B">
        <w:rPr>
          <w:rFonts w:ascii="GHEA Grapalat" w:hAnsi="GHEA Grapalat" w:cs="Arial"/>
          <w:b/>
        </w:rPr>
        <w:br/>
      </w:r>
      <w:r w:rsidRPr="00CC165B">
        <w:rPr>
          <w:rFonts w:ascii="GHEA Grapalat" w:hAnsi="GHEA Grapalat"/>
          <w:b/>
        </w:rPr>
        <w:t xml:space="preserve">под кодом </w:t>
      </w:r>
      <w:r w:rsidRPr="00CC165B">
        <w:rPr>
          <w:rFonts w:ascii="GHEA Grapalat" w:hAnsi="GHEA Grapalat"/>
        </w:rPr>
        <w:t>"</w:t>
      </w:r>
      <w:r>
        <w:rPr>
          <w:rFonts w:ascii="GHEA Grapalat" w:hAnsi="GHEA Grapalat" w:cs="Sylfaen"/>
          <w:b/>
          <w:color w:val="000000"/>
          <w:szCs w:val="22"/>
          <w:lang w:val="en-AU"/>
        </w:rPr>
        <w:t>ԳՀ</w:t>
      </w:r>
      <w:r>
        <w:rPr>
          <w:rFonts w:ascii="GHEA Grapalat" w:hAnsi="GHEA Grapalat" w:cs="Sylfaen"/>
          <w:b/>
          <w:color w:val="000000"/>
          <w:szCs w:val="22"/>
          <w:lang w:val="hy-AM"/>
        </w:rPr>
        <w:t>Ծ</w:t>
      </w:r>
      <w:r>
        <w:rPr>
          <w:rFonts w:ascii="GHEA Grapalat" w:hAnsi="GHEA Grapalat" w:cs="Sylfaen"/>
          <w:b/>
          <w:color w:val="000000"/>
          <w:szCs w:val="22"/>
          <w:lang w:val="en-AU"/>
        </w:rPr>
        <w:t>ՁԲ</w:t>
      </w:r>
      <w:r>
        <w:rPr>
          <w:rFonts w:ascii="GHEA Grapalat" w:hAnsi="GHEA Grapalat" w:cs="Sylfaen"/>
          <w:b/>
          <w:color w:val="000000"/>
          <w:szCs w:val="22"/>
          <w:lang w:val="af-ZA"/>
        </w:rPr>
        <w:t>-20</w:t>
      </w:r>
      <w:r>
        <w:rPr>
          <w:rFonts w:ascii="GHEA Grapalat" w:hAnsi="GHEA Grapalat" w:cs="Sylfaen"/>
          <w:b/>
          <w:color w:val="000000"/>
          <w:szCs w:val="22"/>
          <w:lang w:val="hy-AM"/>
        </w:rPr>
        <w:t>23</w:t>
      </w:r>
      <w:r>
        <w:rPr>
          <w:rFonts w:ascii="GHEA Grapalat" w:hAnsi="GHEA Grapalat" w:cs="Sylfaen"/>
          <w:b/>
          <w:color w:val="000000"/>
          <w:szCs w:val="22"/>
          <w:lang w:val="af-ZA"/>
        </w:rPr>
        <w:t>/</w:t>
      </w:r>
      <w:r>
        <w:rPr>
          <w:rFonts w:ascii="GHEA Grapalat" w:hAnsi="GHEA Grapalat" w:cs="Sylfaen"/>
          <w:b/>
          <w:color w:val="000000"/>
          <w:szCs w:val="22"/>
          <w:lang w:val="hy-AM"/>
        </w:rPr>
        <w:t>2-ԴԲԳԳԿ</w:t>
      </w:r>
      <w:r w:rsidRPr="00CC165B">
        <w:rPr>
          <w:rFonts w:ascii="GHEA Grapalat" w:hAnsi="GHEA Grapalat"/>
        </w:rPr>
        <w:t>"</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proofErr w:type="gramStart"/>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proofErr w:type="gramEnd"/>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w:t>
      </w:r>
      <w:proofErr w:type="gramStart"/>
      <w:r w:rsidRPr="00B138F3">
        <w:rPr>
          <w:rFonts w:ascii="GHEA Grapalat" w:eastAsiaTheme="minorHAnsi" w:hAnsi="GHEA Grapalat" w:cstheme="minorBidi"/>
          <w:sz w:val="18"/>
          <w:szCs w:val="18"/>
        </w:rPr>
        <w:t>наименование банка</w:t>
      </w:r>
      <w:proofErr w:type="gramEnd"/>
      <w:r w:rsidRPr="00B138F3">
        <w:rPr>
          <w:rFonts w:ascii="GHEA Grapalat" w:eastAsiaTheme="minorHAnsi" w:hAnsi="GHEA Grapalat" w:cstheme="minorBidi"/>
          <w:sz w:val="18"/>
          <w:szCs w:val="18"/>
        </w:rPr>
        <w:t xml:space="preserve">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w:t>
      </w:r>
      <w:proofErr w:type="gramStart"/>
      <w:r w:rsidRPr="00B138F3">
        <w:rPr>
          <w:rFonts w:ascii="GHEA Grapalat" w:eastAsiaTheme="minorHAnsi" w:hAnsi="GHEA Grapalat" w:cstheme="minorBidi"/>
        </w:rPr>
        <w:t>)</w:t>
      </w:r>
      <w:proofErr w:type="gramEnd"/>
      <w:r w:rsidRPr="00B138F3">
        <w:rPr>
          <w:rFonts w:ascii="GHEA Grapalat" w:eastAsiaTheme="minorHAnsi" w:hAnsi="GHEA Grapalat" w:cstheme="minorBidi"/>
        </w:rPr>
        <w:t xml:space="preserve">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9D5D73">
        <w:rPr>
          <w:rFonts w:ascii="GHEA Grapalat" w:eastAsiaTheme="minorHAnsi" w:hAnsi="GHEA Grapalat" w:cstheme="minorBidi"/>
        </w:rPr>
        <w:t>пяти</w:t>
      </w:r>
      <w:r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r w:rsidRPr="00E22E83">
        <w:rPr>
          <w:rFonts w:ascii="GHEA Grapalat" w:eastAsiaTheme="minorHAnsi" w:hAnsi="GHEA Grapalat" w:cstheme="minorBidi"/>
        </w:rPr>
        <w:t>5. Гарантия действует</w:t>
      </w:r>
      <w:r w:rsidR="001F0970" w:rsidRPr="001A27EC">
        <w:rPr>
          <w:rFonts w:ascii="GHEA Grapalat" w:eastAsiaTheme="minorHAnsi" w:hAnsi="GHEA Grapalat" w:cstheme="minorBidi"/>
        </w:rPr>
        <w:t xml:space="preserve"> </w:t>
      </w:r>
      <w:r w:rsidR="001F0970">
        <w:rPr>
          <w:rFonts w:ascii="GHEA Grapalat" w:eastAsiaTheme="minorHAnsi" w:hAnsi="GHEA Grapalat" w:cstheme="minorBidi"/>
        </w:rPr>
        <w:t xml:space="preserve">с момента выпуска и в </w:t>
      </w:r>
      <w:proofErr w:type="gramStart"/>
      <w:r w:rsidR="001F0970">
        <w:rPr>
          <w:rFonts w:ascii="GHEA Grapalat" w:eastAsiaTheme="minorHAnsi" w:hAnsi="GHEA Grapalat" w:cstheme="minorBidi"/>
        </w:rPr>
        <w:t xml:space="preserve">силе  </w:t>
      </w:r>
      <w:r w:rsidRPr="00E22E83">
        <w:rPr>
          <w:rFonts w:ascii="GHEA Grapalat" w:eastAsiaTheme="minorHAnsi" w:hAnsi="GHEA Grapalat" w:cstheme="minorBidi"/>
        </w:rPr>
        <w:t>со</w:t>
      </w:r>
      <w:proofErr w:type="gramEnd"/>
      <w:r w:rsidRPr="00E22E83">
        <w:rPr>
          <w:rFonts w:ascii="GHEA Grapalat" w:eastAsiaTheme="minorHAnsi" w:hAnsi="GHEA Grapalat" w:cstheme="minorBidi"/>
        </w:rPr>
        <w:t xml:space="preserve"> дня вступления в силу договора N________________________ заключаемого  между  бенефициаром и</w:t>
      </w:r>
      <w:del w:id="8" w:author="Vardan" w:date="2023-07-07T23:48:00Z">
        <w:r w:rsidRPr="00E22E83" w:rsidDel="001F0970">
          <w:rPr>
            <w:rFonts w:ascii="GHEA Grapalat" w:eastAsiaTheme="minorHAnsi" w:hAnsi="GHEA Grapalat" w:cstheme="minorBidi"/>
          </w:rPr>
          <w:delText xml:space="preserve"> </w:delText>
        </w:r>
      </w:del>
      <w:r w:rsidRPr="00E22E83">
        <w:rPr>
          <w:rFonts w:ascii="GHEA Grapalat" w:eastAsiaTheme="minorHAnsi" w:hAnsi="GHEA Grapalat" w:cstheme="minorBidi"/>
        </w:rPr>
        <w:t xml:space="preserve">    </w:t>
      </w:r>
    </w:p>
    <w:p w:rsidR="00D0114A" w:rsidRPr="00E22E83" w:rsidRDefault="001F0970" w:rsidP="00D0114A">
      <w:pPr>
        <w:pStyle w:val="af4"/>
        <w:shd w:val="clear" w:color="auto" w:fill="FFFFFF"/>
        <w:ind w:firstLine="374"/>
        <w:contextualSpacing/>
        <w:jc w:val="both"/>
        <w:rPr>
          <w:rFonts w:ascii="GHEA Grapalat" w:eastAsiaTheme="minorHAnsi" w:hAnsi="GHEA Grapalat" w:cstheme="minorBidi"/>
        </w:rPr>
      </w:pPr>
      <w:r w:rsidRPr="001A27EC">
        <w:rPr>
          <w:rFonts w:ascii="GHEA Grapalat" w:eastAsiaTheme="minorHAnsi" w:hAnsi="GHEA Grapalat" w:cstheme="minorBidi"/>
          <w:sz w:val="18"/>
          <w:szCs w:val="18"/>
        </w:rPr>
        <w:t xml:space="preserve">                </w:t>
      </w:r>
      <w:r w:rsidR="00D0114A" w:rsidRPr="00E22E83">
        <w:rPr>
          <w:rFonts w:ascii="GHEA Grapalat" w:eastAsiaTheme="minorHAnsi" w:hAnsi="GHEA Grapalat" w:cstheme="minorBidi"/>
          <w:sz w:val="18"/>
          <w:szCs w:val="18"/>
        </w:rPr>
        <w:t xml:space="preserve">номер заключаемого </w:t>
      </w:r>
      <w:proofErr w:type="spellStart"/>
      <w:r w:rsidR="00D0114A" w:rsidRPr="00E22E83">
        <w:rPr>
          <w:rFonts w:ascii="GHEA Grapalat" w:eastAsiaTheme="minorHAnsi" w:hAnsi="GHEA Grapalat" w:cstheme="minorBidi"/>
          <w:sz w:val="18"/>
          <w:szCs w:val="18"/>
        </w:rPr>
        <w:t>договара</w:t>
      </w:r>
      <w:proofErr w:type="spellEnd"/>
    </w:p>
    <w:p w:rsidR="00D0114A" w:rsidRPr="00E22E83" w:rsidRDefault="00D0114A" w:rsidP="00D0114A">
      <w:pPr>
        <w:pStyle w:val="af4"/>
        <w:shd w:val="clear" w:color="auto" w:fill="FFFFFF"/>
        <w:ind w:firstLine="374"/>
        <w:contextualSpacing/>
        <w:jc w:val="both"/>
        <w:rPr>
          <w:rFonts w:ascii="GHEA Grapalat" w:eastAsiaTheme="minorHAnsi" w:hAnsi="GHEA Grapalat" w:cstheme="minorBidi"/>
        </w:rPr>
      </w:pPr>
    </w:p>
    <w:p w:rsidR="00D0114A" w:rsidRPr="00E22E83" w:rsidRDefault="001F0970" w:rsidP="00D0114A">
      <w:pPr>
        <w:pStyle w:val="af4"/>
        <w:shd w:val="clear" w:color="auto" w:fill="FFFFFF"/>
        <w:contextualSpacing/>
        <w:jc w:val="both"/>
        <w:rPr>
          <w:rFonts w:ascii="GHEA Grapalat" w:eastAsiaTheme="minorHAnsi" w:hAnsi="GHEA Grapalat" w:cstheme="minorBidi"/>
          <w:lang w:val="hy-AM"/>
        </w:rPr>
      </w:pPr>
      <w:r w:rsidRPr="00E22E83">
        <w:rPr>
          <w:rFonts w:ascii="GHEA Grapalat" w:eastAsiaTheme="minorHAnsi" w:hAnsi="GHEA Grapalat" w:cstheme="minorBidi"/>
        </w:rPr>
        <w:t xml:space="preserve">принципалом </w:t>
      </w:r>
      <w:proofErr w:type="gramStart"/>
      <w:r w:rsidR="00D0114A" w:rsidRPr="00E22E83">
        <w:rPr>
          <w:rFonts w:ascii="GHEA Grapalat" w:eastAsiaTheme="minorHAnsi" w:hAnsi="GHEA Grapalat" w:cstheme="minorBidi"/>
        </w:rPr>
        <w:t>и  действует</w:t>
      </w:r>
      <w:proofErr w:type="gramEnd"/>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в</w:t>
      </w:r>
      <w:r w:rsidR="00D0114A" w:rsidRPr="00E22E83">
        <w:rPr>
          <w:rFonts w:ascii="GHEA Grapalat" w:hAnsi="GHEA Grapalat"/>
        </w:rPr>
        <w:t>ключительно</w:t>
      </w:r>
      <w:r w:rsidR="00D0114A" w:rsidRPr="00E22E83">
        <w:rPr>
          <w:rFonts w:ascii="GHEA Grapalat" w:eastAsiaTheme="minorHAnsi" w:hAnsi="GHEA Grapalat" w:cstheme="minorBidi"/>
        </w:rPr>
        <w:t xml:space="preserve">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девяностого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рабочего </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дня</w:t>
      </w:r>
      <w:r w:rsidR="00D0114A" w:rsidRPr="00E22E83">
        <w:rPr>
          <w:rFonts w:ascii="GHEA Grapalat" w:eastAsiaTheme="minorHAnsi" w:hAnsi="GHEA Grapalat" w:cstheme="minorBidi"/>
          <w:lang w:val="hy-AM"/>
        </w:rPr>
        <w:t xml:space="preserve">   </w:t>
      </w:r>
      <w:r w:rsidR="00D0114A" w:rsidRPr="00E22E83">
        <w:rPr>
          <w:rFonts w:ascii="GHEA Grapalat" w:eastAsiaTheme="minorHAnsi" w:hAnsi="GHEA Grapalat" w:cstheme="minorBidi"/>
        </w:rPr>
        <w:t xml:space="preserve">следующего за днем </w:t>
      </w:r>
    </w:p>
    <w:p w:rsidR="00D0114A" w:rsidRPr="00E22E83" w:rsidRDefault="00D0114A" w:rsidP="00D0114A">
      <w:pPr>
        <w:pStyle w:val="af4"/>
        <w:shd w:val="clear" w:color="auto" w:fill="FFFFFF"/>
        <w:contextualSpacing/>
        <w:jc w:val="both"/>
        <w:rPr>
          <w:rFonts w:ascii="GHEA Grapalat" w:eastAsiaTheme="minorHAnsi" w:hAnsi="GHEA Grapalat" w:cstheme="minorBidi"/>
          <w:sz w:val="18"/>
          <w:szCs w:val="18"/>
          <w:lang w:val="hy-AM"/>
        </w:rPr>
      </w:pPr>
    </w:p>
    <w:p w:rsidR="00D0114A" w:rsidRPr="00E22E83" w:rsidRDefault="00D0114A" w:rsidP="00D0114A">
      <w:pPr>
        <w:pStyle w:val="af4"/>
        <w:shd w:val="clear" w:color="auto" w:fill="FFFFFF"/>
        <w:contextualSpacing/>
        <w:jc w:val="center"/>
        <w:rPr>
          <w:rFonts w:eastAsiaTheme="minorHAnsi" w:cstheme="minorBidi"/>
        </w:rPr>
      </w:pP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ascii="GHEA Grapalat" w:eastAsiaTheme="minorHAnsi" w:hAnsi="GHEA Grapalat" w:cstheme="minorBidi"/>
          <w:lang w:val="hy-AM"/>
        </w:rPr>
        <w:t>----------------------</w:t>
      </w:r>
      <w:r w:rsidRPr="00E22E83">
        <w:rPr>
          <w:rFonts w:ascii="GHEA Grapalat" w:eastAsiaTheme="minorHAnsi" w:hAnsi="GHEA Grapalat" w:cstheme="minorBidi"/>
        </w:rPr>
        <w:t>-----------</w:t>
      </w:r>
      <w:r w:rsidRPr="00E22E83">
        <w:rPr>
          <w:rFonts w:eastAsiaTheme="minorHAnsi" w:cstheme="minorBidi"/>
        </w:rPr>
        <w:t xml:space="preserve"> </w:t>
      </w:r>
      <w:r w:rsidRPr="00E22E83">
        <w:rPr>
          <w:rFonts w:eastAsiaTheme="minorHAnsi" w:cstheme="minorBidi"/>
          <w:lang w:val="hy-AM"/>
        </w:rPr>
        <w:t>.</w:t>
      </w:r>
      <w:r w:rsidRPr="00E22E83">
        <w:rPr>
          <w:rFonts w:eastAsiaTheme="minorHAnsi" w:cstheme="minorBidi"/>
        </w:rPr>
        <w:t xml:space="preserve">                    </w:t>
      </w:r>
      <w:r w:rsidRPr="00E22E83">
        <w:rPr>
          <w:rFonts w:ascii="GHEA Grapalat" w:hAnsi="GHEA Grapalat"/>
          <w:sz w:val="16"/>
          <w:szCs w:val="16"/>
        </w:rPr>
        <w:t>крайний   срок</w:t>
      </w:r>
      <w:r w:rsidRPr="00E22E83">
        <w:rPr>
          <w:rFonts w:ascii="GHEA Grapalat" w:eastAsiaTheme="minorHAnsi" w:hAnsi="GHEA Grapalat" w:cstheme="minorBidi"/>
          <w:sz w:val="16"/>
          <w:szCs w:val="16"/>
        </w:rPr>
        <w:t xml:space="preserve"> оказания услуг</w:t>
      </w:r>
      <w:r w:rsidRPr="00E22E83">
        <w:rPr>
          <w:rFonts w:ascii="GHEA Grapalat" w:hAnsi="GHEA Grapalat"/>
          <w:sz w:val="16"/>
          <w:szCs w:val="16"/>
        </w:rPr>
        <w:t>, предусмотренный заключаемым договором, включая гарантийный срок</w:t>
      </w:r>
    </w:p>
    <w:p w:rsidR="002B36B3" w:rsidRPr="001A27EC"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В день предоставления гарантии лицо, выдающее гарантию, с официального адреса</w:t>
      </w:r>
      <w:r w:rsidRPr="00E22E83">
        <w:rPr>
          <w:rFonts w:ascii="GHEA Grapalat" w:eastAsiaTheme="minorHAnsi" w:hAnsi="GHEA Grapalat" w:cstheme="minorBidi"/>
          <w:lang w:val="hy-AM"/>
        </w:rPr>
        <w:t xml:space="preserve"> </w:t>
      </w:r>
      <w:r w:rsidRPr="00E22E83">
        <w:rPr>
          <w:rFonts w:ascii="GHEA Grapalat" w:eastAsiaTheme="minorHAnsi" w:hAnsi="GHEA Grapalat" w:cstheme="minorBidi"/>
        </w:rPr>
        <w:t xml:space="preserve">электронной почты высылает воспроизведенный (отсканированный) с </w:t>
      </w:r>
      <w:r w:rsidRPr="00E22E83">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w:t>
      </w:r>
      <w:r w:rsidR="002B36B3" w:rsidRPr="001A27EC">
        <w:rPr>
          <w:rFonts w:ascii="GHEA Grapalat" w:eastAsiaTheme="minorHAnsi" w:hAnsi="GHEA Grapalat" w:cstheme="minorBidi"/>
        </w:rPr>
        <w:t xml:space="preserve"> -------------------------------------------------------------</w:t>
      </w:r>
      <w:r w:rsidRPr="00E22E83">
        <w:rPr>
          <w:rFonts w:ascii="GHEA Grapalat" w:eastAsiaTheme="minorHAnsi" w:hAnsi="GHEA Grapalat" w:cstheme="minorBidi"/>
        </w:rPr>
        <w:t xml:space="preserve"> </w:t>
      </w:r>
    </w:p>
    <w:p w:rsidR="002B36B3" w:rsidRPr="006E181F" w:rsidRDefault="002B36B3" w:rsidP="002B36B3">
      <w:pPr>
        <w:pStyle w:val="af4"/>
        <w:shd w:val="clear" w:color="auto" w:fill="FFFFFF"/>
        <w:contextualSpacing/>
        <w:jc w:val="both"/>
        <w:rPr>
          <w:rFonts w:ascii="GHEA Grapalat" w:eastAsiaTheme="minorHAnsi" w:hAnsi="GHEA Grapalat" w:cstheme="minorBidi"/>
        </w:rPr>
      </w:pPr>
      <w:r w:rsidRPr="006E181F">
        <w:rPr>
          <w:rStyle w:val="af5"/>
          <w:sz w:val="20"/>
          <w:szCs w:val="20"/>
        </w:rPr>
        <w:t xml:space="preserve">                                                    </w:t>
      </w:r>
      <w:r w:rsidRPr="001A27EC">
        <w:rPr>
          <w:rStyle w:val="af5"/>
          <w:sz w:val="20"/>
          <w:szCs w:val="20"/>
        </w:rPr>
        <w:t xml:space="preserve">                                         </w:t>
      </w:r>
      <w:r w:rsidRPr="006E181F">
        <w:rPr>
          <w:rStyle w:val="af5"/>
          <w:sz w:val="20"/>
          <w:szCs w:val="20"/>
        </w:rPr>
        <w:t xml:space="preserve"> </w:t>
      </w:r>
      <w:r>
        <w:rPr>
          <w:rStyle w:val="af5"/>
          <w:b w:val="0"/>
          <w:bCs w:val="0"/>
          <w:sz w:val="20"/>
          <w:szCs w:val="20"/>
        </w:rPr>
        <w:t>адрес эл. почты секретаря</w:t>
      </w:r>
    </w:p>
    <w:p w:rsidR="00D0114A" w:rsidRPr="00E22E83" w:rsidRDefault="00D0114A" w:rsidP="00D0114A">
      <w:pPr>
        <w:pStyle w:val="af4"/>
        <w:shd w:val="clear" w:color="auto" w:fill="FFFFFF"/>
        <w:contextualSpacing/>
        <w:jc w:val="both"/>
        <w:rPr>
          <w:rFonts w:ascii="GHEA Grapalat" w:eastAsiaTheme="minorHAnsi" w:hAnsi="GHEA Grapalat" w:cstheme="minorBidi"/>
        </w:rPr>
      </w:pPr>
      <w:r w:rsidRPr="00E22E83">
        <w:rPr>
          <w:rFonts w:ascii="GHEA Grapalat" w:eastAsiaTheme="minorHAnsi" w:hAnsi="GHEA Grapalat" w:cstheme="minorBidi"/>
        </w:rPr>
        <w:t xml:space="preserve">указанный в приглашении к процедуре </w:t>
      </w:r>
      <w:proofErr w:type="spellStart"/>
      <w:r w:rsidRPr="00E22E83">
        <w:rPr>
          <w:rFonts w:ascii="GHEA Grapalat" w:eastAsiaTheme="minorHAnsi" w:hAnsi="GHEA Grapalat" w:cstheme="minorBidi"/>
        </w:rPr>
        <w:t>закупкок</w:t>
      </w:r>
      <w:proofErr w:type="spellEnd"/>
      <w:r w:rsidRPr="00E22E83">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заключаемого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копии </w:t>
      </w:r>
      <w:proofErr w:type="gramStart"/>
      <w:r w:rsidRPr="00B138F3">
        <w:rPr>
          <w:rFonts w:ascii="GHEA Grapalat" w:eastAsiaTheme="minorHAnsi" w:hAnsi="GHEA Grapalat" w:cstheme="minorBidi"/>
        </w:rPr>
        <w:t>внесенных  в</w:t>
      </w:r>
      <w:proofErr w:type="gramEnd"/>
      <w:r w:rsidRPr="00B138F3">
        <w:rPr>
          <w:rFonts w:ascii="GHEA Grapalat" w:eastAsiaTheme="minorHAnsi" w:hAnsi="GHEA Grapalat" w:cstheme="minorBidi"/>
        </w:rPr>
        <w:t xml:space="preserve"> него изменений, дополнительных соглашений,</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0A214C">
      <w:pPr>
        <w:widowControl w:val="0"/>
        <w:spacing w:after="160"/>
        <w:jc w:val="right"/>
        <w:rPr>
          <w:rFonts w:ascii="GHEA Grapalat" w:hAnsi="GHEA Grapalat"/>
          <w:i/>
        </w:rPr>
      </w:pPr>
    </w:p>
    <w:p w:rsidR="003B2F27" w:rsidRPr="00C9363B" w:rsidRDefault="003B2F27" w:rsidP="003B2F27">
      <w:pPr>
        <w:widowControl w:val="0"/>
        <w:spacing w:after="160" w:line="360" w:lineRule="auto"/>
        <w:jc w:val="right"/>
        <w:rPr>
          <w:rFonts w:ascii="GHEA Grapalat" w:hAnsi="GHEA Grapalat"/>
          <w:i/>
        </w:rPr>
      </w:pPr>
    </w:p>
    <w:p w:rsidR="00012305" w:rsidRPr="00C9363B" w:rsidRDefault="00012305" w:rsidP="00012305">
      <w:pPr>
        <w:pStyle w:val="norm"/>
        <w:widowControl w:val="0"/>
        <w:spacing w:line="240" w:lineRule="auto"/>
        <w:ind w:firstLine="284"/>
        <w:jc w:val="right"/>
        <w:rPr>
          <w:rFonts w:ascii="GHEA Grapalat" w:hAnsi="GHEA Grapalat" w:cs="Arial"/>
          <w:b/>
          <w:sz w:val="20"/>
        </w:rPr>
      </w:pPr>
      <w:r w:rsidRPr="00CC165B">
        <w:rPr>
          <w:rFonts w:ascii="GHEA Grapalat" w:hAnsi="GHEA Grapalat"/>
          <w:b/>
          <w:sz w:val="20"/>
        </w:rPr>
        <w:lastRenderedPageBreak/>
        <w:t xml:space="preserve">Приложение № </w:t>
      </w:r>
      <w:r>
        <w:rPr>
          <w:rFonts w:ascii="GHEA Grapalat" w:hAnsi="GHEA Grapalat"/>
          <w:b/>
          <w:sz w:val="20"/>
          <w:lang w:val="hy-AM"/>
        </w:rPr>
        <w:t>6</w:t>
      </w:r>
    </w:p>
    <w:p w:rsidR="00012305" w:rsidRPr="00CC165B" w:rsidRDefault="00012305" w:rsidP="00012305">
      <w:pPr>
        <w:pStyle w:val="31"/>
        <w:widowControl w:val="0"/>
        <w:spacing w:line="240" w:lineRule="auto"/>
        <w:jc w:val="right"/>
        <w:rPr>
          <w:rFonts w:ascii="GHEA Grapalat" w:hAnsi="GHEA Grapalat" w:cs="Arial"/>
          <w:b/>
        </w:rPr>
      </w:pPr>
      <w:r w:rsidRPr="00CC165B">
        <w:rPr>
          <w:rFonts w:ascii="GHEA Grapalat" w:hAnsi="GHEA Grapalat"/>
          <w:b/>
        </w:rPr>
        <w:t xml:space="preserve">к Приглашению на </w:t>
      </w:r>
      <w:r>
        <w:rPr>
          <w:rFonts w:ascii="GHEA Grapalat" w:hAnsi="GHEA Grapalat"/>
          <w:b/>
        </w:rPr>
        <w:t>котировку цен</w:t>
      </w:r>
      <w:r w:rsidRPr="00CC165B">
        <w:rPr>
          <w:rFonts w:ascii="GHEA Grapalat" w:hAnsi="GHEA Grapalat" w:cs="Arial"/>
          <w:b/>
        </w:rPr>
        <w:br/>
      </w:r>
      <w:r w:rsidRPr="00CC165B">
        <w:rPr>
          <w:rFonts w:ascii="GHEA Grapalat" w:hAnsi="GHEA Grapalat"/>
          <w:b/>
        </w:rPr>
        <w:t xml:space="preserve">под кодом </w:t>
      </w:r>
      <w:r w:rsidRPr="00CC165B">
        <w:rPr>
          <w:rFonts w:ascii="GHEA Grapalat" w:hAnsi="GHEA Grapalat"/>
        </w:rPr>
        <w:t>"</w:t>
      </w:r>
      <w:r>
        <w:rPr>
          <w:rFonts w:ascii="GHEA Grapalat" w:hAnsi="GHEA Grapalat" w:cs="Sylfaen"/>
          <w:b/>
          <w:color w:val="000000"/>
          <w:szCs w:val="22"/>
          <w:lang w:val="en-AU"/>
        </w:rPr>
        <w:t>ԳՀ</w:t>
      </w:r>
      <w:r>
        <w:rPr>
          <w:rFonts w:ascii="GHEA Grapalat" w:hAnsi="GHEA Grapalat" w:cs="Sylfaen"/>
          <w:b/>
          <w:color w:val="000000"/>
          <w:szCs w:val="22"/>
          <w:lang w:val="hy-AM"/>
        </w:rPr>
        <w:t>Ծ</w:t>
      </w:r>
      <w:r>
        <w:rPr>
          <w:rFonts w:ascii="GHEA Grapalat" w:hAnsi="GHEA Grapalat" w:cs="Sylfaen"/>
          <w:b/>
          <w:color w:val="000000"/>
          <w:szCs w:val="22"/>
          <w:lang w:val="en-AU"/>
        </w:rPr>
        <w:t>ՁԲ</w:t>
      </w:r>
      <w:r>
        <w:rPr>
          <w:rFonts w:ascii="GHEA Grapalat" w:hAnsi="GHEA Grapalat" w:cs="Sylfaen"/>
          <w:b/>
          <w:color w:val="000000"/>
          <w:szCs w:val="22"/>
          <w:lang w:val="af-ZA"/>
        </w:rPr>
        <w:t>-20</w:t>
      </w:r>
      <w:r>
        <w:rPr>
          <w:rFonts w:ascii="GHEA Grapalat" w:hAnsi="GHEA Grapalat" w:cs="Sylfaen"/>
          <w:b/>
          <w:color w:val="000000"/>
          <w:szCs w:val="22"/>
          <w:lang w:val="hy-AM"/>
        </w:rPr>
        <w:t>23</w:t>
      </w:r>
      <w:r>
        <w:rPr>
          <w:rFonts w:ascii="GHEA Grapalat" w:hAnsi="GHEA Grapalat" w:cs="Sylfaen"/>
          <w:b/>
          <w:color w:val="000000"/>
          <w:szCs w:val="22"/>
          <w:lang w:val="af-ZA"/>
        </w:rPr>
        <w:t>/</w:t>
      </w:r>
      <w:r>
        <w:rPr>
          <w:rFonts w:ascii="GHEA Grapalat" w:hAnsi="GHEA Grapalat" w:cs="Sylfaen"/>
          <w:b/>
          <w:color w:val="000000"/>
          <w:szCs w:val="22"/>
          <w:lang w:val="hy-AM"/>
        </w:rPr>
        <w:t>2-ԴԲԳԳԿ</w:t>
      </w:r>
      <w:r w:rsidRPr="00CC165B">
        <w:rPr>
          <w:rFonts w:ascii="GHEA Grapalat" w:hAnsi="GHEA Grapalat"/>
        </w:rPr>
        <w:t>"</w:t>
      </w:r>
    </w:p>
    <w:p w:rsidR="00012305" w:rsidRPr="00012305" w:rsidRDefault="00012305" w:rsidP="003B2F27">
      <w:pPr>
        <w:widowControl w:val="0"/>
        <w:spacing w:after="160" w:line="360" w:lineRule="auto"/>
        <w:jc w:val="right"/>
        <w:rPr>
          <w:rFonts w:ascii="GHEA Grapalat" w:hAnsi="GHEA Grapalat"/>
          <w:i/>
        </w:rPr>
      </w:pPr>
    </w:p>
    <w:p w:rsidR="003B2F27" w:rsidRPr="00917E1E" w:rsidRDefault="003B2F27" w:rsidP="003B2F27">
      <w:pPr>
        <w:widowControl w:val="0"/>
        <w:spacing w:after="160" w:line="360" w:lineRule="auto"/>
        <w:ind w:firstLine="142"/>
        <w:jc w:val="center"/>
        <w:rPr>
          <w:rFonts w:ascii="GHEA Grapalat" w:hAnsi="GHEA Grapalat"/>
          <w:b/>
        </w:rPr>
      </w:pPr>
      <w:r w:rsidRPr="00936B04">
        <w:rPr>
          <w:rFonts w:ascii="GHEA Grapalat" w:hAnsi="GHEA Grapalat"/>
          <w:b/>
        </w:rPr>
        <w:t>ДОГОВОР</w:t>
      </w:r>
      <w:r w:rsidR="00181F6F" w:rsidRPr="00181F6F">
        <w:rPr>
          <w:rFonts w:ascii="GHEA Grapalat" w:hAnsi="GHEA Grapalat"/>
          <w:b/>
        </w:rPr>
        <w:t xml:space="preserve"> </w:t>
      </w:r>
      <w:r w:rsidRPr="00936B04">
        <w:rPr>
          <w:rFonts w:ascii="GHEA Grapalat" w:hAnsi="GHEA Grapalat"/>
          <w:b/>
        </w:rPr>
        <w:t xml:space="preserve">НА ПРЕДОСТАВЛЕНИЕ </w:t>
      </w:r>
      <w:r w:rsidR="00917E1E">
        <w:rPr>
          <w:rFonts w:ascii="GHEA Grapalat" w:hAnsi="GHEA Grapalat"/>
          <w:b/>
        </w:rPr>
        <w:t>УСЛУГ</w:t>
      </w:r>
      <w:r w:rsidR="00917E1E" w:rsidRPr="00917E1E">
        <w:rPr>
          <w:rFonts w:ascii="GHEA Grapalat" w:hAnsi="GHEA Grapalat"/>
          <w:b/>
        </w:rPr>
        <w:t>ПРОВЕДЕНИЯ ЭКСПЕРТИЗЫ ПРОЕКТНО-СМЕТНОЙ ДОКУМЕНТАЦИИ И ПРЕДОСТАВЛЕНИЯ ЗАКЛЮЧЕНИЯ</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Pr="00C95D0C">
        <w:rPr>
          <w:rFonts w:ascii="GHEA Grapalat" w:hAnsi="GHEA Grapalat"/>
        </w:rPr>
        <w:t>________________</w:t>
      </w:r>
      <w:r w:rsidRPr="00AD29CE">
        <w:rPr>
          <w:rFonts w:ascii="GHEA Grapalat" w:hAnsi="GHEA Grapalat"/>
        </w:rPr>
        <w:t xml:space="preserve">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proofErr w:type="gramStart"/>
      <w:r w:rsidRPr="00AD29CE">
        <w:rPr>
          <w:rFonts w:ascii="GHEA Grapalat" w:hAnsi="GHEA Grapalat"/>
        </w:rPr>
        <w:t>)</w:t>
      </w:r>
      <w:r w:rsidRPr="00BC61E7">
        <w:rPr>
          <w:rFonts w:ascii="GHEA Grapalat" w:hAnsi="GHEA Grapalat"/>
        </w:rPr>
        <w:tab/>
      </w:r>
      <w:r w:rsidRPr="00AD29CE">
        <w:rPr>
          <w:rFonts w:ascii="GHEA Grapalat" w:hAnsi="GHEA Grapalat"/>
        </w:rPr>
        <w:t>Не</w:t>
      </w:r>
      <w:proofErr w:type="gramEnd"/>
      <w:r w:rsidRPr="00AD29CE">
        <w:rPr>
          <w:rFonts w:ascii="GHEA Grapalat" w:hAnsi="GHEA Grapalat"/>
        </w:rPr>
        <w:t xml:space="preserve">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 xml:space="preserve">Отказываться от исполнения договора и требовать возврата уплаченной за услугу суммы, а также требовать от Исполнителя </w:t>
      </w:r>
      <w:proofErr w:type="gramStart"/>
      <w:r w:rsidRPr="00AD29CE">
        <w:rPr>
          <w:rFonts w:ascii="GHEA Grapalat" w:hAnsi="GHEA Grapalat"/>
        </w:rPr>
        <w:t>уплаты</w:t>
      </w:r>
      <w:proofErr w:type="gramEnd"/>
      <w:r w:rsidRPr="00AD29CE">
        <w:rPr>
          <w:rFonts w:ascii="GHEA Grapalat" w:hAnsi="GHEA Grapalat"/>
        </w:rPr>
        <w:t xml:space="preserve">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 xml:space="preserve">В случае приема результата услуги, уплатить Исполнителю суммы, </w:t>
      </w:r>
      <w:r w:rsidRPr="00780EB7">
        <w:rPr>
          <w:rFonts w:ascii="GHEA Grapalat" w:hAnsi="GHEA Grapalat"/>
        </w:rPr>
        <w:lastRenderedPageBreak/>
        <w:t>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 xml:space="preserve">в </w:t>
      </w:r>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lastRenderedPageBreak/>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4"/>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917E1E" w:rsidRDefault="00184C37" w:rsidP="00184C37">
      <w:pPr>
        <w:widowControl w:val="0"/>
        <w:tabs>
          <w:tab w:val="left" w:pos="1134"/>
        </w:tabs>
        <w:spacing w:after="160" w:line="360" w:lineRule="auto"/>
        <w:ind w:firstLine="567"/>
        <w:jc w:val="both"/>
        <w:rPr>
          <w:rFonts w:ascii="GHEA Grapalat" w:hAnsi="GHEA Grapalat"/>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917E1E">
        <w:rPr>
          <w:rFonts w:ascii="GHEA Grapalat" w:hAnsi="GHEA Grapalat"/>
        </w:rPr>
        <w:t xml:space="preserve">2 </w:t>
      </w:r>
      <w:r>
        <w:rPr>
          <w:rFonts w:ascii="GHEA Grapalat" w:hAnsi="GHEA Grapalat"/>
        </w:rPr>
        <w:t>экземпляр</w:t>
      </w:r>
      <w:r w:rsidR="00917E1E">
        <w:rPr>
          <w:rFonts w:ascii="GHEA Grapalat" w:hAnsi="GHEA Grapalat"/>
        </w:rPr>
        <w:t>а</w:t>
      </w:r>
      <w:r>
        <w:rPr>
          <w:rFonts w:ascii="GHEA Grapalat" w:hAnsi="GHEA Grapalat"/>
        </w:rPr>
        <w:t xml:space="preserve">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 xml:space="preserve">Если в срок, установленный пунктом 3.3 договора, Заказчик не принимает предоставленной услуги или не отказывается принимать ее, то </w:t>
      </w:r>
      <w:r>
        <w:rPr>
          <w:rFonts w:ascii="GHEA Grapalat" w:hAnsi="GHEA Grapalat"/>
        </w:rPr>
        <w:lastRenderedPageBreak/>
        <w:t>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5"/>
        <w:t>17</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w:t>
      </w:r>
      <w:proofErr w:type="gramStart"/>
      <w:r w:rsidR="00603F00">
        <w:rPr>
          <w:rFonts w:ascii="GHEA Grapalat" w:hAnsi="GHEA Grapalat"/>
        </w:rPr>
        <w:t xml:space="preserve">ого </w:t>
      </w:r>
      <w:r w:rsidRPr="00AD29CE">
        <w:rPr>
          <w:rFonts w:ascii="GHEA Grapalat" w:hAnsi="GHEA Grapalat"/>
        </w:rPr>
        <w:t xml:space="preserve"> декабря</w:t>
      </w:r>
      <w:proofErr w:type="gramEnd"/>
      <w:r w:rsidRPr="00AD29CE">
        <w:rPr>
          <w:rFonts w:ascii="GHEA Grapalat" w:hAnsi="GHEA Grapalat"/>
        </w:rPr>
        <w:t xml:space="preserve"> данного года. </w:t>
      </w:r>
    </w:p>
    <w:p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6"/>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w:t>
      </w:r>
      <w:proofErr w:type="gramStart"/>
      <w:r w:rsidRPr="00AD29CE">
        <w:rPr>
          <w:rFonts w:ascii="GHEA Grapalat" w:hAnsi="GHEA Grapalat"/>
        </w:rPr>
        <w:t>от цены</w:t>
      </w:r>
      <w:proofErr w:type="gramEnd"/>
      <w:r w:rsidRPr="00AD29CE">
        <w:rPr>
          <w:rFonts w:ascii="GHEA Grapalat" w:hAnsi="GHEA Grapalat"/>
        </w:rPr>
        <w:t xml:space="preserve">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 xml:space="preserve">полностью и </w:t>
      </w:r>
      <w:r w:rsidR="00B778A5" w:rsidRPr="00395B34">
        <w:rPr>
          <w:rFonts w:ascii="GHEA Grapalat" w:hAnsi="GHEA Grapalat"/>
        </w:rPr>
        <w:lastRenderedPageBreak/>
        <w:t>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B2F27">
      <w:pPr>
        <w:widowControl w:val="0"/>
        <w:spacing w:after="160" w:line="360" w:lineRule="auto"/>
        <w:ind w:firstLine="720"/>
        <w:jc w:val="cente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810966">
      <w:pPr>
        <w:jc w:val="center"/>
        <w:rPr>
          <w:rFonts w:ascii="GHEA Grapalat" w:hAnsi="GHEA Grapalat"/>
          <w:b/>
        </w:rPr>
      </w:pPr>
    </w:p>
    <w:p w:rsidR="003B2F27" w:rsidRPr="00E661BE" w:rsidRDefault="003B2F27" w:rsidP="00810966">
      <w:pPr>
        <w:jc w:val="center"/>
        <w:rPr>
          <w:rFonts w:ascii="GHEA Grapalat" w:hAnsi="GHEA Grapalat"/>
          <w:b/>
        </w:rPr>
      </w:pPr>
      <w:r w:rsidRPr="00AD29CE">
        <w:rPr>
          <w:rFonts w:ascii="GHEA Grapalat" w:hAnsi="GHEA Grapalat"/>
          <w:b/>
        </w:rPr>
        <w:t>7. ИНЫЕ УСЛОВИЯ</w:t>
      </w:r>
    </w:p>
    <w:p w:rsidR="0043443E" w:rsidRPr="00E661BE"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w:t>
      </w:r>
      <w:r w:rsidRPr="00844C3A">
        <w:rPr>
          <w:rFonts w:ascii="GHEA Grapalat" w:hAnsi="GHEA Grapalat"/>
          <w:spacing w:val="-4"/>
        </w:rPr>
        <w:lastRenderedPageBreak/>
        <w:t xml:space="preserve">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w:t>
      </w:r>
      <w:r w:rsidRPr="00AD29CE">
        <w:rPr>
          <w:rFonts w:ascii="GHEA Grapalat" w:hAnsi="GHEA Grapalat"/>
        </w:rPr>
        <w:lastRenderedPageBreak/>
        <w:t xml:space="preserve">письменной форме уведомляет об этом Заказчика, предоставив </w:t>
      </w:r>
      <w:proofErr w:type="gramStart"/>
      <w:r w:rsidRPr="00AD29CE">
        <w:rPr>
          <w:rFonts w:ascii="GHEA Grapalat" w:hAnsi="GHEA Grapalat"/>
        </w:rPr>
        <w:t>копии агентского договора и данных</w:t>
      </w:r>
      <w:proofErr w:type="gramEnd"/>
      <w:r w:rsidRPr="00AD29CE">
        <w:rPr>
          <w:rFonts w:ascii="GHEA Grapalat" w:hAnsi="GHEA Grapalat"/>
        </w:rPr>
        <w:t xml:space="preserve">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w:t>
      </w:r>
      <w:r w:rsidRPr="00AD29CE">
        <w:rPr>
          <w:rFonts w:ascii="GHEA Grapalat" w:hAnsi="GHEA Grapalat"/>
        </w:rPr>
        <w:lastRenderedPageBreak/>
        <w:t>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w:t>
      </w:r>
      <w:proofErr w:type="gramStart"/>
      <w:r w:rsidRPr="00AD29CE">
        <w:rPr>
          <w:rFonts w:ascii="GHEA Grapalat" w:hAnsi="GHEA Grapalat"/>
        </w:rPr>
        <w:t>интернет сайте</w:t>
      </w:r>
      <w:proofErr w:type="gramEnd"/>
      <w:r w:rsidRPr="00AD29CE">
        <w:rPr>
          <w:rFonts w:ascii="GHEA Grapalat" w:hAnsi="GHEA Grapalat"/>
        </w:rPr>
        <w:t xml:space="preserve">, действующем по адресу www.procurement.am, с указанием даты опубликования. Исполнитель считается </w:t>
      </w:r>
      <w:proofErr w:type="gramStart"/>
      <w:r w:rsidRPr="00AD29CE">
        <w:rPr>
          <w:rFonts w:ascii="GHEA Grapalat" w:hAnsi="GHEA Grapalat"/>
        </w:rPr>
        <w:t>надлежащим 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 2, № 3 и </w:t>
      </w:r>
      <w:r w:rsidRPr="00AD29CE">
        <w:rPr>
          <w:rFonts w:ascii="GHEA Grapalat" w:hAnsi="GHEA Grapalat"/>
        </w:rPr>
        <w:lastRenderedPageBreak/>
        <w:t>№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606"/>
        <w:gridCol w:w="1174"/>
        <w:gridCol w:w="1355"/>
        <w:gridCol w:w="822"/>
        <w:gridCol w:w="1488"/>
        <w:gridCol w:w="1276"/>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917E1E">
        <w:trPr>
          <w:trHeight w:val="247"/>
          <w:jc w:val="center"/>
        </w:trPr>
        <w:tc>
          <w:tcPr>
            <w:tcW w:w="20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14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606"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7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9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91"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917E1E">
        <w:trPr>
          <w:trHeight w:val="501"/>
          <w:jc w:val="center"/>
        </w:trPr>
        <w:tc>
          <w:tcPr>
            <w:tcW w:w="2034" w:type="dxa"/>
            <w:vMerge/>
            <w:vAlign w:val="center"/>
          </w:tcPr>
          <w:p w:rsidR="003B2F27" w:rsidRPr="00E40AC8" w:rsidRDefault="003B2F27" w:rsidP="005B7138">
            <w:pPr>
              <w:widowControl w:val="0"/>
              <w:spacing w:after="120"/>
              <w:jc w:val="center"/>
              <w:rPr>
                <w:rFonts w:ascii="GHEA Grapalat" w:hAnsi="GHEA Grapalat"/>
                <w:sz w:val="20"/>
              </w:rPr>
            </w:pPr>
          </w:p>
        </w:tc>
        <w:tc>
          <w:tcPr>
            <w:tcW w:w="2141" w:type="dxa"/>
            <w:vMerge/>
            <w:vAlign w:val="center"/>
          </w:tcPr>
          <w:p w:rsidR="003B2F27" w:rsidRPr="00E40AC8" w:rsidRDefault="003B2F27" w:rsidP="005B7138">
            <w:pPr>
              <w:widowControl w:val="0"/>
              <w:spacing w:after="120"/>
              <w:jc w:val="center"/>
              <w:rPr>
                <w:rFonts w:ascii="GHEA Grapalat" w:hAnsi="GHEA Grapalat"/>
                <w:sz w:val="20"/>
              </w:rPr>
            </w:pPr>
          </w:p>
        </w:tc>
        <w:tc>
          <w:tcPr>
            <w:tcW w:w="1606" w:type="dxa"/>
            <w:vMerge/>
            <w:vAlign w:val="center"/>
          </w:tcPr>
          <w:p w:rsidR="003B2F27" w:rsidRPr="00E40AC8" w:rsidRDefault="003B2F27" w:rsidP="005B7138">
            <w:pPr>
              <w:widowControl w:val="0"/>
              <w:spacing w:after="120"/>
              <w:jc w:val="center"/>
              <w:rPr>
                <w:rFonts w:ascii="GHEA Grapalat" w:hAnsi="GHEA Grapalat"/>
                <w:sz w:val="20"/>
              </w:rPr>
            </w:pPr>
          </w:p>
        </w:tc>
        <w:tc>
          <w:tcPr>
            <w:tcW w:w="1270" w:type="dxa"/>
            <w:vMerge/>
            <w:vAlign w:val="center"/>
          </w:tcPr>
          <w:p w:rsidR="003B2F27" w:rsidRPr="00E40AC8" w:rsidRDefault="003B2F27" w:rsidP="005B7138">
            <w:pPr>
              <w:widowControl w:val="0"/>
              <w:spacing w:after="120"/>
              <w:jc w:val="center"/>
              <w:rPr>
                <w:rFonts w:ascii="GHEA Grapalat" w:hAnsi="GHEA Grapalat"/>
                <w:sz w:val="20"/>
              </w:rPr>
            </w:pPr>
          </w:p>
        </w:tc>
        <w:tc>
          <w:tcPr>
            <w:tcW w:w="1465" w:type="dxa"/>
            <w:vMerge/>
            <w:vAlign w:val="center"/>
          </w:tcPr>
          <w:p w:rsidR="003B2F27" w:rsidRPr="00E40AC8" w:rsidRDefault="003B2F27" w:rsidP="005B7138">
            <w:pPr>
              <w:widowControl w:val="0"/>
              <w:spacing w:after="120"/>
              <w:jc w:val="center"/>
              <w:rPr>
                <w:rFonts w:ascii="GHEA Grapalat" w:hAnsi="GHEA Grapalat"/>
                <w:sz w:val="20"/>
              </w:rPr>
            </w:pPr>
          </w:p>
        </w:tc>
        <w:tc>
          <w:tcPr>
            <w:tcW w:w="890" w:type="dxa"/>
            <w:vMerge/>
            <w:vAlign w:val="center"/>
          </w:tcPr>
          <w:p w:rsidR="003B2F27" w:rsidRPr="00E40AC8" w:rsidRDefault="003B2F27" w:rsidP="005B7138">
            <w:pPr>
              <w:widowControl w:val="0"/>
              <w:spacing w:after="120"/>
              <w:jc w:val="center"/>
              <w:rPr>
                <w:rFonts w:ascii="GHEA Grapalat" w:hAnsi="GHEA Grapalat"/>
                <w:sz w:val="20"/>
              </w:rPr>
            </w:pPr>
          </w:p>
        </w:tc>
        <w:tc>
          <w:tcPr>
            <w:tcW w:w="858"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33"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p>
        </w:tc>
      </w:tr>
      <w:tr w:rsidR="00917E1E" w:rsidRPr="00E40AC8" w:rsidTr="00917E1E">
        <w:trPr>
          <w:trHeight w:val="277"/>
          <w:jc w:val="center"/>
        </w:trPr>
        <w:tc>
          <w:tcPr>
            <w:tcW w:w="2034" w:type="dxa"/>
          </w:tcPr>
          <w:p w:rsidR="00917E1E" w:rsidRPr="007357E3" w:rsidRDefault="00917E1E" w:rsidP="00917E1E">
            <w:pPr>
              <w:jc w:val="center"/>
              <w:rPr>
                <w:rFonts w:ascii="GHEA Grapalat" w:hAnsi="GHEA Grapalat"/>
                <w:sz w:val="20"/>
                <w:lang w:val="hy-AM"/>
              </w:rPr>
            </w:pPr>
            <w:r>
              <w:rPr>
                <w:rFonts w:ascii="GHEA Grapalat" w:hAnsi="GHEA Grapalat"/>
                <w:sz w:val="20"/>
                <w:lang w:val="hy-AM"/>
              </w:rPr>
              <w:t>1</w:t>
            </w:r>
          </w:p>
        </w:tc>
        <w:tc>
          <w:tcPr>
            <w:tcW w:w="2141" w:type="dxa"/>
          </w:tcPr>
          <w:p w:rsidR="00917E1E" w:rsidRPr="00B01B26" w:rsidRDefault="00917E1E" w:rsidP="00917E1E">
            <w:pPr>
              <w:jc w:val="center"/>
              <w:rPr>
                <w:rFonts w:ascii="GHEA Grapalat" w:hAnsi="GHEA Grapalat"/>
                <w:sz w:val="20"/>
                <w:lang w:val="hy-AM"/>
              </w:rPr>
            </w:pPr>
            <w:r w:rsidRPr="00B01B26">
              <w:rPr>
                <w:rFonts w:ascii="GHEA Grapalat" w:hAnsi="GHEA Grapalat"/>
                <w:sz w:val="20"/>
                <w:lang w:val="hy-AM"/>
              </w:rPr>
              <w:t>50531140</w:t>
            </w:r>
          </w:p>
        </w:tc>
        <w:tc>
          <w:tcPr>
            <w:tcW w:w="1606"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20"/>
              </w:rPr>
              <w:t>смотри Приложение 1.1, пункт 1</w:t>
            </w:r>
          </w:p>
        </w:tc>
        <w:tc>
          <w:tcPr>
            <w:tcW w:w="1270"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20"/>
              </w:rPr>
              <w:t xml:space="preserve">драм </w:t>
            </w:r>
          </w:p>
        </w:tc>
        <w:tc>
          <w:tcPr>
            <w:tcW w:w="1465" w:type="dxa"/>
          </w:tcPr>
          <w:p w:rsidR="00917E1E" w:rsidRPr="00B25F72" w:rsidRDefault="00917E1E" w:rsidP="00917E1E">
            <w:pPr>
              <w:jc w:val="center"/>
              <w:rPr>
                <w:rFonts w:ascii="GHEA Grapalat" w:hAnsi="GHEA Grapalat"/>
                <w:sz w:val="20"/>
                <w:lang w:val="hy-AM"/>
              </w:rPr>
            </w:pPr>
          </w:p>
        </w:tc>
        <w:tc>
          <w:tcPr>
            <w:tcW w:w="890" w:type="dxa"/>
          </w:tcPr>
          <w:p w:rsidR="00917E1E" w:rsidRPr="00B25F72" w:rsidRDefault="00917E1E" w:rsidP="00917E1E">
            <w:pPr>
              <w:jc w:val="center"/>
              <w:rPr>
                <w:rFonts w:ascii="GHEA Grapalat" w:hAnsi="GHEA Grapalat"/>
                <w:sz w:val="20"/>
                <w:lang w:val="hy-AM"/>
              </w:rPr>
            </w:pPr>
            <w:r>
              <w:rPr>
                <w:rFonts w:ascii="GHEA Grapalat" w:hAnsi="GHEA Grapalat"/>
                <w:sz w:val="20"/>
                <w:lang w:val="hy-AM"/>
              </w:rPr>
              <w:t>1</w:t>
            </w:r>
          </w:p>
        </w:tc>
        <w:tc>
          <w:tcPr>
            <w:tcW w:w="858" w:type="dxa"/>
          </w:tcPr>
          <w:p w:rsidR="00917E1E" w:rsidRPr="0043334F" w:rsidRDefault="00917E1E" w:rsidP="00917E1E">
            <w:pPr>
              <w:widowControl w:val="0"/>
              <w:spacing w:after="120"/>
              <w:jc w:val="center"/>
              <w:rPr>
                <w:rFonts w:ascii="GHEA Grapalat" w:hAnsi="GHEA Grapalat"/>
                <w:sz w:val="18"/>
                <w:szCs w:val="18"/>
              </w:rPr>
            </w:pPr>
            <w:r w:rsidRPr="0043334F">
              <w:rPr>
                <w:rFonts w:ascii="GHEA Grapalat" w:hAnsi="GHEA Grapalat"/>
                <w:sz w:val="18"/>
                <w:szCs w:val="18"/>
              </w:rPr>
              <w:t xml:space="preserve">ул. Красной Армии 66/2 города Севан </w:t>
            </w:r>
            <w:proofErr w:type="spellStart"/>
            <w:r w:rsidRPr="0043334F">
              <w:rPr>
                <w:rFonts w:ascii="GHEA Grapalat" w:hAnsi="GHEA Grapalat"/>
                <w:sz w:val="18"/>
                <w:szCs w:val="18"/>
              </w:rPr>
              <w:t>Гегаркуникской</w:t>
            </w:r>
            <w:proofErr w:type="spellEnd"/>
            <w:r w:rsidRPr="0043334F">
              <w:rPr>
                <w:rFonts w:ascii="GHEA Grapalat" w:hAnsi="GHEA Grapalat"/>
                <w:sz w:val="18"/>
                <w:szCs w:val="18"/>
              </w:rPr>
              <w:t xml:space="preserve"> области</w:t>
            </w:r>
          </w:p>
        </w:tc>
        <w:tc>
          <w:tcPr>
            <w:tcW w:w="933"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18"/>
                <w:szCs w:val="18"/>
              </w:rPr>
              <w:t>3</w:t>
            </w:r>
            <w:r w:rsidRPr="004A0C4E">
              <w:rPr>
                <w:rFonts w:ascii="GHEA Grapalat" w:hAnsi="GHEA Grapalat"/>
                <w:sz w:val="18"/>
                <w:szCs w:val="18"/>
              </w:rPr>
              <w:t xml:space="preserve">0 </w:t>
            </w:r>
            <w:r w:rsidRPr="00B5732A">
              <w:rPr>
                <w:rFonts w:ascii="GHEA Grapalat" w:hAnsi="GHEA Grapalat"/>
                <w:sz w:val="18"/>
                <w:szCs w:val="18"/>
              </w:rPr>
              <w:t xml:space="preserve">календарных дней со вступления в силу договора </w:t>
            </w:r>
          </w:p>
        </w:tc>
      </w:tr>
      <w:tr w:rsidR="00917E1E" w:rsidRPr="00E40AC8" w:rsidTr="00917E1E">
        <w:trPr>
          <w:trHeight w:val="439"/>
          <w:jc w:val="center"/>
        </w:trPr>
        <w:tc>
          <w:tcPr>
            <w:tcW w:w="2034" w:type="dxa"/>
          </w:tcPr>
          <w:p w:rsidR="00917E1E" w:rsidRPr="007357E3" w:rsidRDefault="00917E1E" w:rsidP="00917E1E">
            <w:pPr>
              <w:jc w:val="center"/>
              <w:rPr>
                <w:rFonts w:ascii="GHEA Grapalat" w:hAnsi="GHEA Grapalat"/>
                <w:sz w:val="20"/>
                <w:lang w:val="hy-AM"/>
              </w:rPr>
            </w:pPr>
            <w:r>
              <w:rPr>
                <w:rFonts w:ascii="GHEA Grapalat" w:hAnsi="GHEA Grapalat"/>
                <w:sz w:val="20"/>
                <w:lang w:val="hy-AM"/>
              </w:rPr>
              <w:t>2</w:t>
            </w:r>
          </w:p>
        </w:tc>
        <w:tc>
          <w:tcPr>
            <w:tcW w:w="2141" w:type="dxa"/>
          </w:tcPr>
          <w:p w:rsidR="00917E1E" w:rsidRPr="00B01B26" w:rsidRDefault="00917E1E" w:rsidP="00917E1E">
            <w:pPr>
              <w:jc w:val="center"/>
              <w:rPr>
                <w:rFonts w:ascii="GHEA Grapalat" w:hAnsi="GHEA Grapalat"/>
                <w:sz w:val="20"/>
                <w:lang w:val="hy-AM"/>
              </w:rPr>
            </w:pPr>
            <w:r w:rsidRPr="00B01B26">
              <w:rPr>
                <w:rFonts w:ascii="GHEA Grapalat" w:hAnsi="GHEA Grapalat"/>
                <w:sz w:val="20"/>
                <w:lang w:val="hy-AM"/>
              </w:rPr>
              <w:t>50531140</w:t>
            </w:r>
          </w:p>
        </w:tc>
        <w:tc>
          <w:tcPr>
            <w:tcW w:w="1606"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20"/>
              </w:rPr>
              <w:t>смотри Приложение 1.1, пункт 2</w:t>
            </w:r>
          </w:p>
        </w:tc>
        <w:tc>
          <w:tcPr>
            <w:tcW w:w="1270"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20"/>
              </w:rPr>
              <w:t>драм</w:t>
            </w:r>
          </w:p>
        </w:tc>
        <w:tc>
          <w:tcPr>
            <w:tcW w:w="1465" w:type="dxa"/>
          </w:tcPr>
          <w:p w:rsidR="00917E1E" w:rsidRPr="00B25F72" w:rsidRDefault="00917E1E" w:rsidP="00917E1E">
            <w:pPr>
              <w:jc w:val="center"/>
              <w:rPr>
                <w:rFonts w:ascii="GHEA Grapalat" w:hAnsi="GHEA Grapalat"/>
                <w:sz w:val="20"/>
                <w:lang w:val="hy-AM"/>
              </w:rPr>
            </w:pPr>
          </w:p>
        </w:tc>
        <w:tc>
          <w:tcPr>
            <w:tcW w:w="890" w:type="dxa"/>
          </w:tcPr>
          <w:p w:rsidR="00917E1E" w:rsidRPr="00B25F72" w:rsidRDefault="00917E1E" w:rsidP="00917E1E">
            <w:pPr>
              <w:jc w:val="center"/>
              <w:rPr>
                <w:rFonts w:ascii="GHEA Grapalat" w:hAnsi="GHEA Grapalat"/>
                <w:sz w:val="20"/>
                <w:lang w:val="hy-AM"/>
              </w:rPr>
            </w:pPr>
            <w:r>
              <w:rPr>
                <w:rFonts w:ascii="GHEA Grapalat" w:hAnsi="GHEA Grapalat"/>
                <w:sz w:val="20"/>
                <w:lang w:val="hy-AM"/>
              </w:rPr>
              <w:t>1</w:t>
            </w:r>
          </w:p>
        </w:tc>
        <w:tc>
          <w:tcPr>
            <w:tcW w:w="858" w:type="dxa"/>
          </w:tcPr>
          <w:p w:rsidR="00917E1E" w:rsidRPr="0043334F" w:rsidRDefault="00917E1E" w:rsidP="00917E1E">
            <w:pPr>
              <w:widowControl w:val="0"/>
              <w:spacing w:after="120"/>
              <w:jc w:val="center"/>
              <w:rPr>
                <w:rFonts w:ascii="GHEA Grapalat" w:hAnsi="GHEA Grapalat"/>
                <w:sz w:val="18"/>
                <w:szCs w:val="18"/>
              </w:rPr>
            </w:pPr>
            <w:r w:rsidRPr="0043334F">
              <w:rPr>
                <w:rFonts w:ascii="GHEA Grapalat" w:hAnsi="GHEA Grapalat"/>
                <w:sz w:val="18"/>
                <w:szCs w:val="18"/>
              </w:rPr>
              <w:t xml:space="preserve">ул. А. </w:t>
            </w:r>
            <w:proofErr w:type="spellStart"/>
            <w:r w:rsidRPr="0043334F">
              <w:rPr>
                <w:rFonts w:ascii="GHEA Grapalat" w:hAnsi="GHEA Grapalat"/>
                <w:sz w:val="18"/>
                <w:szCs w:val="18"/>
              </w:rPr>
              <w:t>Манукяна</w:t>
            </w:r>
            <w:proofErr w:type="spellEnd"/>
            <w:r w:rsidRPr="0043334F">
              <w:rPr>
                <w:rFonts w:ascii="GHEA Grapalat" w:hAnsi="GHEA Grapalat"/>
                <w:sz w:val="18"/>
                <w:szCs w:val="18"/>
              </w:rPr>
              <w:t xml:space="preserve">, участок номер 25 города Берд </w:t>
            </w:r>
            <w:proofErr w:type="spellStart"/>
            <w:r w:rsidRPr="0043334F">
              <w:rPr>
                <w:rFonts w:ascii="GHEA Grapalat" w:hAnsi="GHEA Grapalat"/>
                <w:sz w:val="18"/>
                <w:szCs w:val="18"/>
              </w:rPr>
              <w:t>Тавушской</w:t>
            </w:r>
            <w:proofErr w:type="spellEnd"/>
            <w:r w:rsidRPr="0043334F">
              <w:rPr>
                <w:rFonts w:ascii="GHEA Grapalat" w:hAnsi="GHEA Grapalat"/>
                <w:sz w:val="18"/>
                <w:szCs w:val="18"/>
              </w:rPr>
              <w:t xml:space="preserve"> области</w:t>
            </w:r>
          </w:p>
        </w:tc>
        <w:tc>
          <w:tcPr>
            <w:tcW w:w="933"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18"/>
                <w:szCs w:val="18"/>
              </w:rPr>
              <w:t>3</w:t>
            </w:r>
            <w:r w:rsidRPr="004A0C4E">
              <w:rPr>
                <w:rFonts w:ascii="GHEA Grapalat" w:hAnsi="GHEA Grapalat"/>
                <w:sz w:val="18"/>
                <w:szCs w:val="18"/>
              </w:rPr>
              <w:t xml:space="preserve">0 </w:t>
            </w:r>
            <w:r w:rsidRPr="00B5732A">
              <w:rPr>
                <w:rFonts w:ascii="GHEA Grapalat" w:hAnsi="GHEA Grapalat"/>
                <w:sz w:val="18"/>
                <w:szCs w:val="18"/>
              </w:rPr>
              <w:t xml:space="preserve">календарных дней со вступления в силу договора </w:t>
            </w:r>
          </w:p>
        </w:tc>
      </w:tr>
      <w:tr w:rsidR="00917E1E" w:rsidRPr="00E40AC8" w:rsidTr="00917E1E">
        <w:trPr>
          <w:trHeight w:val="439"/>
          <w:jc w:val="center"/>
        </w:trPr>
        <w:tc>
          <w:tcPr>
            <w:tcW w:w="2034" w:type="dxa"/>
          </w:tcPr>
          <w:p w:rsidR="00917E1E" w:rsidRPr="007357E3" w:rsidRDefault="00917E1E" w:rsidP="00917E1E">
            <w:pPr>
              <w:jc w:val="center"/>
              <w:rPr>
                <w:rFonts w:ascii="GHEA Grapalat" w:hAnsi="GHEA Grapalat"/>
                <w:sz w:val="20"/>
                <w:lang w:val="hy-AM"/>
              </w:rPr>
            </w:pPr>
            <w:r>
              <w:rPr>
                <w:rFonts w:ascii="GHEA Grapalat" w:hAnsi="GHEA Grapalat"/>
                <w:sz w:val="20"/>
                <w:lang w:val="hy-AM"/>
              </w:rPr>
              <w:t>3</w:t>
            </w:r>
          </w:p>
        </w:tc>
        <w:tc>
          <w:tcPr>
            <w:tcW w:w="2141" w:type="dxa"/>
          </w:tcPr>
          <w:p w:rsidR="00917E1E" w:rsidRPr="00B01B26" w:rsidRDefault="00917E1E" w:rsidP="00917E1E">
            <w:pPr>
              <w:jc w:val="center"/>
              <w:rPr>
                <w:rFonts w:ascii="GHEA Grapalat" w:hAnsi="GHEA Grapalat"/>
                <w:sz w:val="20"/>
                <w:lang w:val="hy-AM"/>
              </w:rPr>
            </w:pPr>
            <w:r w:rsidRPr="00B01B26">
              <w:rPr>
                <w:rFonts w:ascii="GHEA Grapalat" w:hAnsi="GHEA Grapalat"/>
                <w:sz w:val="20"/>
                <w:lang w:val="hy-AM"/>
              </w:rPr>
              <w:t>50531140</w:t>
            </w:r>
          </w:p>
        </w:tc>
        <w:tc>
          <w:tcPr>
            <w:tcW w:w="1606"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20"/>
              </w:rPr>
              <w:t>смотри Приложение 1.1, пункт 3</w:t>
            </w:r>
          </w:p>
        </w:tc>
        <w:tc>
          <w:tcPr>
            <w:tcW w:w="1270"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20"/>
              </w:rPr>
              <w:t>драм</w:t>
            </w:r>
          </w:p>
        </w:tc>
        <w:tc>
          <w:tcPr>
            <w:tcW w:w="1465" w:type="dxa"/>
          </w:tcPr>
          <w:p w:rsidR="00917E1E" w:rsidRPr="00B25F72" w:rsidRDefault="00917E1E" w:rsidP="00917E1E">
            <w:pPr>
              <w:jc w:val="center"/>
              <w:rPr>
                <w:rFonts w:ascii="GHEA Grapalat" w:hAnsi="GHEA Grapalat"/>
                <w:sz w:val="20"/>
                <w:lang w:val="hy-AM"/>
              </w:rPr>
            </w:pPr>
          </w:p>
        </w:tc>
        <w:tc>
          <w:tcPr>
            <w:tcW w:w="890" w:type="dxa"/>
          </w:tcPr>
          <w:p w:rsidR="00917E1E" w:rsidRPr="00B25F72" w:rsidRDefault="00917E1E" w:rsidP="00917E1E">
            <w:pPr>
              <w:jc w:val="center"/>
              <w:rPr>
                <w:rFonts w:ascii="GHEA Grapalat" w:hAnsi="GHEA Grapalat"/>
                <w:sz w:val="20"/>
                <w:lang w:val="hy-AM"/>
              </w:rPr>
            </w:pPr>
            <w:r>
              <w:rPr>
                <w:rFonts w:ascii="GHEA Grapalat" w:hAnsi="GHEA Grapalat"/>
                <w:sz w:val="20"/>
                <w:lang w:val="hy-AM"/>
              </w:rPr>
              <w:t>1</w:t>
            </w:r>
          </w:p>
        </w:tc>
        <w:tc>
          <w:tcPr>
            <w:tcW w:w="858" w:type="dxa"/>
          </w:tcPr>
          <w:p w:rsidR="00917E1E" w:rsidRPr="0043334F" w:rsidRDefault="00917E1E" w:rsidP="00917E1E">
            <w:pPr>
              <w:widowControl w:val="0"/>
              <w:spacing w:after="120"/>
              <w:jc w:val="center"/>
              <w:rPr>
                <w:rFonts w:ascii="GHEA Grapalat" w:hAnsi="GHEA Grapalat"/>
                <w:sz w:val="18"/>
                <w:szCs w:val="18"/>
              </w:rPr>
            </w:pPr>
            <w:r w:rsidRPr="0043334F">
              <w:rPr>
                <w:rFonts w:ascii="GHEA Grapalat" w:hAnsi="GHEA Grapalat"/>
                <w:sz w:val="18"/>
                <w:szCs w:val="18"/>
              </w:rPr>
              <w:t xml:space="preserve">ул. М. Степаняна 13/1 города Капан </w:t>
            </w:r>
            <w:proofErr w:type="spellStart"/>
            <w:r w:rsidRPr="0043334F">
              <w:rPr>
                <w:rFonts w:ascii="GHEA Grapalat" w:hAnsi="GHEA Grapalat"/>
                <w:sz w:val="18"/>
                <w:szCs w:val="18"/>
              </w:rPr>
              <w:t>Сюникской</w:t>
            </w:r>
            <w:proofErr w:type="spellEnd"/>
            <w:r w:rsidRPr="0043334F">
              <w:rPr>
                <w:rFonts w:ascii="GHEA Grapalat" w:hAnsi="GHEA Grapalat"/>
                <w:sz w:val="18"/>
                <w:szCs w:val="18"/>
              </w:rPr>
              <w:t xml:space="preserve"> области</w:t>
            </w:r>
          </w:p>
        </w:tc>
        <w:tc>
          <w:tcPr>
            <w:tcW w:w="933" w:type="dxa"/>
          </w:tcPr>
          <w:p w:rsidR="00917E1E" w:rsidRPr="00E40AC8" w:rsidRDefault="00917E1E" w:rsidP="00917E1E">
            <w:pPr>
              <w:widowControl w:val="0"/>
              <w:spacing w:after="120"/>
              <w:jc w:val="center"/>
              <w:rPr>
                <w:rFonts w:ascii="GHEA Grapalat" w:hAnsi="GHEA Grapalat"/>
                <w:sz w:val="20"/>
              </w:rPr>
            </w:pPr>
            <w:r>
              <w:rPr>
                <w:rFonts w:ascii="GHEA Grapalat" w:hAnsi="GHEA Grapalat"/>
                <w:sz w:val="18"/>
                <w:szCs w:val="18"/>
              </w:rPr>
              <w:t>3</w:t>
            </w:r>
            <w:r w:rsidRPr="004A0C4E">
              <w:rPr>
                <w:rFonts w:ascii="GHEA Grapalat" w:hAnsi="GHEA Grapalat"/>
                <w:sz w:val="18"/>
                <w:szCs w:val="18"/>
              </w:rPr>
              <w:t xml:space="preserve">0 </w:t>
            </w:r>
            <w:r w:rsidRPr="00B5732A">
              <w:rPr>
                <w:rFonts w:ascii="GHEA Grapalat" w:hAnsi="GHEA Grapalat"/>
                <w:sz w:val="18"/>
                <w:szCs w:val="18"/>
              </w:rPr>
              <w:t xml:space="preserve">календарных дней со вступления в силу договора </w:t>
            </w: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917E1E" w:rsidRPr="00AD29CE" w:rsidRDefault="00917E1E" w:rsidP="00917E1E">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r>
        <w:rPr>
          <w:rFonts w:ascii="GHEA Grapalat" w:hAnsi="GHEA Grapalat"/>
          <w:i/>
        </w:rPr>
        <w:t>.1</w:t>
      </w:r>
    </w:p>
    <w:p w:rsidR="00917E1E" w:rsidRPr="00AD29CE" w:rsidRDefault="00917E1E" w:rsidP="00917E1E">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917E1E" w:rsidRPr="00917E1E" w:rsidRDefault="00917E1E" w:rsidP="00917E1E">
      <w:pPr>
        <w:pStyle w:val="aff"/>
        <w:numPr>
          <w:ilvl w:val="0"/>
          <w:numId w:val="34"/>
        </w:numPr>
        <w:spacing w:line="259" w:lineRule="auto"/>
        <w:contextualSpacing/>
        <w:jc w:val="both"/>
        <w:rPr>
          <w:rFonts w:ascii="GHEA Grapalat" w:hAnsi="GHEA Grapalat"/>
          <w:sz w:val="20"/>
          <w:szCs w:val="20"/>
          <w:u w:val="single"/>
        </w:rPr>
      </w:pPr>
      <w:r w:rsidRPr="00917E1E">
        <w:rPr>
          <w:rFonts w:ascii="GHEA Grapalat" w:hAnsi="GHEA Grapalat"/>
          <w:sz w:val="20"/>
          <w:szCs w:val="20"/>
          <w:u w:val="single"/>
        </w:rPr>
        <w:t xml:space="preserve">Услуги проведения экспертизы проектно-сметной документации и предоставления заключения на строительство двухэтажного морга для НПЦСМ ГНКО МЗ РА в городе Севан </w:t>
      </w:r>
      <w:proofErr w:type="spellStart"/>
      <w:r w:rsidRPr="00917E1E">
        <w:rPr>
          <w:rFonts w:ascii="GHEA Grapalat" w:hAnsi="GHEA Grapalat"/>
          <w:sz w:val="20"/>
          <w:szCs w:val="20"/>
          <w:u w:val="single"/>
        </w:rPr>
        <w:t>Гегаркуникской</w:t>
      </w:r>
      <w:proofErr w:type="spellEnd"/>
      <w:r w:rsidRPr="00917E1E">
        <w:rPr>
          <w:rFonts w:ascii="GHEA Grapalat" w:hAnsi="GHEA Grapalat"/>
          <w:sz w:val="20"/>
          <w:szCs w:val="20"/>
          <w:u w:val="single"/>
        </w:rPr>
        <w:t xml:space="preserve"> области</w:t>
      </w:r>
    </w:p>
    <w:p w:rsidR="00917E1E" w:rsidRPr="00917E1E" w:rsidRDefault="00917E1E" w:rsidP="00917E1E">
      <w:pPr>
        <w:jc w:val="both"/>
        <w:rPr>
          <w:rFonts w:ascii="GHEA Grapalat" w:hAnsi="GHEA Grapalat"/>
          <w:sz w:val="20"/>
          <w:szCs w:val="20"/>
          <w:u w:val="single"/>
        </w:rPr>
      </w:pPr>
    </w:p>
    <w:p w:rsidR="00917E1E" w:rsidRPr="00917E1E" w:rsidRDefault="00917E1E" w:rsidP="00917E1E">
      <w:pPr>
        <w:jc w:val="both"/>
        <w:rPr>
          <w:rFonts w:ascii="GHEA Grapalat" w:hAnsi="GHEA Grapalat"/>
          <w:sz w:val="20"/>
          <w:szCs w:val="20"/>
          <w:lang w:val="hy-AM"/>
        </w:rPr>
      </w:pPr>
      <w:r w:rsidRPr="00917E1E">
        <w:rPr>
          <w:rFonts w:ascii="GHEA Grapalat" w:hAnsi="GHEA Grapalat"/>
          <w:b/>
          <w:sz w:val="20"/>
          <w:szCs w:val="20"/>
        </w:rPr>
        <w:t>Вид экспертизы –</w:t>
      </w:r>
      <w:r w:rsidRPr="00917E1E">
        <w:rPr>
          <w:rFonts w:ascii="GHEA Grapalat" w:hAnsi="GHEA Grapalat"/>
          <w:sz w:val="20"/>
          <w:szCs w:val="20"/>
        </w:rPr>
        <w:t xml:space="preserve"> комплексная экспертиза.</w:t>
      </w:r>
    </w:p>
    <w:p w:rsidR="00917E1E" w:rsidRPr="00917E1E" w:rsidRDefault="00917E1E" w:rsidP="00917E1E">
      <w:pPr>
        <w:jc w:val="both"/>
        <w:rPr>
          <w:rFonts w:ascii="GHEA Grapalat" w:hAnsi="GHEA Grapalat"/>
          <w:sz w:val="20"/>
          <w:szCs w:val="20"/>
          <w:lang w:val="hy-AM"/>
        </w:rPr>
      </w:pPr>
      <w:r w:rsidRPr="00917E1E">
        <w:rPr>
          <w:rFonts w:ascii="GHEA Grapalat" w:hAnsi="GHEA Grapalat"/>
          <w:b/>
          <w:sz w:val="20"/>
          <w:szCs w:val="20"/>
          <w:lang w:val="hy-AM"/>
        </w:rPr>
        <w:t>Перечень документов, представляемых на экспертизу -</w:t>
      </w:r>
      <w:r w:rsidRPr="00917E1E">
        <w:rPr>
          <w:rFonts w:ascii="GHEA Grapalat" w:hAnsi="GHEA Grapalat"/>
          <w:sz w:val="20"/>
          <w:szCs w:val="20"/>
          <w:lang w:val="hy-AM"/>
        </w:rPr>
        <w:t xml:space="preserve"> Проектно-сметная документация состоит из двух частей: архитектурно-строительной и сметной.</w:t>
      </w:r>
    </w:p>
    <w:p w:rsidR="00917E1E" w:rsidRPr="00917E1E" w:rsidRDefault="00917E1E" w:rsidP="00917E1E">
      <w:pPr>
        <w:pStyle w:val="aff"/>
        <w:numPr>
          <w:ilvl w:val="0"/>
          <w:numId w:val="35"/>
        </w:numPr>
        <w:spacing w:line="259" w:lineRule="auto"/>
        <w:contextualSpacing/>
        <w:jc w:val="both"/>
        <w:rPr>
          <w:rFonts w:ascii="GHEA Grapalat" w:hAnsi="GHEA Grapalat"/>
          <w:sz w:val="20"/>
          <w:szCs w:val="20"/>
        </w:rPr>
      </w:pPr>
      <w:r w:rsidRPr="00917E1E">
        <w:rPr>
          <w:rFonts w:ascii="GHEA Grapalat" w:hAnsi="GHEA Grapalat"/>
          <w:sz w:val="20"/>
          <w:szCs w:val="20"/>
          <w:lang w:val="hy-AM"/>
        </w:rPr>
        <w:t xml:space="preserve">Архитектурно-строительная часть включает пояснительные </w:t>
      </w:r>
      <w:r w:rsidRPr="00917E1E">
        <w:rPr>
          <w:rFonts w:ascii="GHEA Grapalat" w:hAnsi="GHEA Grapalat"/>
          <w:sz w:val="20"/>
          <w:szCs w:val="20"/>
        </w:rPr>
        <w:t>записи</w:t>
      </w:r>
      <w:r w:rsidRPr="00917E1E">
        <w:rPr>
          <w:rFonts w:ascii="GHEA Grapalat" w:hAnsi="GHEA Grapalat"/>
          <w:sz w:val="20"/>
          <w:szCs w:val="20"/>
          <w:lang w:val="hy-AM"/>
        </w:rPr>
        <w:t>, спецификации, планы, проекты по организации сноса и строительства, руководство по выполнению работ, график выполнения работ</w:t>
      </w:r>
      <w:r w:rsidRPr="00917E1E">
        <w:rPr>
          <w:rFonts w:ascii="GHEA Grapalat" w:hAnsi="GHEA Grapalat"/>
          <w:sz w:val="20"/>
          <w:szCs w:val="20"/>
        </w:rPr>
        <w:t>.</w:t>
      </w:r>
    </w:p>
    <w:p w:rsidR="00917E1E" w:rsidRPr="00917E1E" w:rsidRDefault="00917E1E" w:rsidP="00917E1E">
      <w:pPr>
        <w:pStyle w:val="aff"/>
        <w:numPr>
          <w:ilvl w:val="0"/>
          <w:numId w:val="35"/>
        </w:numPr>
        <w:spacing w:line="259" w:lineRule="auto"/>
        <w:contextualSpacing/>
        <w:jc w:val="both"/>
        <w:rPr>
          <w:rFonts w:ascii="GHEA Grapalat" w:hAnsi="GHEA Grapalat"/>
          <w:sz w:val="20"/>
          <w:szCs w:val="20"/>
        </w:rPr>
      </w:pPr>
      <w:r w:rsidRPr="00917E1E">
        <w:rPr>
          <w:rFonts w:ascii="GHEA Grapalat" w:hAnsi="GHEA Grapalat"/>
          <w:sz w:val="20"/>
          <w:szCs w:val="20"/>
          <w:lang w:val="hy-AM"/>
        </w:rPr>
        <w:t>Сметная часть включает смету в виде объемного листа.</w:t>
      </w:r>
    </w:p>
    <w:p w:rsidR="00917E1E" w:rsidRPr="00917E1E" w:rsidRDefault="00917E1E" w:rsidP="00917E1E">
      <w:pPr>
        <w:pStyle w:val="ListParagraph1"/>
        <w:ind w:left="0"/>
        <w:jc w:val="both"/>
        <w:rPr>
          <w:rFonts w:ascii="GHEA Grapalat" w:eastAsiaTheme="minorHAnsi" w:hAnsi="GHEA Grapalat" w:cstheme="minorBidi"/>
          <w:b/>
          <w:sz w:val="20"/>
          <w:szCs w:val="20"/>
          <w:lang w:val="hy-AM"/>
        </w:rPr>
      </w:pPr>
      <w:r w:rsidRPr="00917E1E">
        <w:rPr>
          <w:rFonts w:ascii="GHEA Grapalat" w:eastAsiaTheme="minorHAnsi" w:hAnsi="GHEA Grapalat" w:cstheme="minorBidi"/>
          <w:b/>
          <w:sz w:val="20"/>
          <w:szCs w:val="20"/>
          <w:lang w:val="hy-AM"/>
        </w:rPr>
        <w:t>Техническое задание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Обеспечение соответствия проектных решений, определенных архитектурно-строительной документацией, законодательству РА, нормативно-техническим документам и требованиям задания на проектирование посредством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Разработано в рамках рабочего проекта на основе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1. Чертежная часть и спецификации,</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2. Обеспечение соответствия (сметных) объемов, закрепленных проектно-сметной документацией.</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Обсуждение изменений, дополнений, альтернативных решений, наиболее эффективных вариантов решения с проектной организацией в части отступлений от проектных решений в градостроительных документах, разработанных с нарушениями требований нормативно-технических документов путем экспертизы, с требованием обязательной доработки проверенных документов.</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Обеспечение экспертизы пакета проектно-сметной документации в соответствии с требованиями, предусмотренными техническим заданием заказчика.</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В случае грубых и (или) систематических нарушений проектировщиком требований и условий закона или иных правовых актов направление Заказчику ходатайства с соответствующей рекомендацией.</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Предоставление заключения следующего содержания:</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t>"Соответствие проектной документации обязательным требованиям законодательства Республики Армения и нормативно-технических документов гарантируется" (положительное заключение экспертизы), или</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t xml:space="preserve"> «Проект возвращен на доработку», или</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t>«Проектная документация не соответствует требованиям законодательства Республики Армения и нормативно-технических документов».</w:t>
      </w:r>
    </w:p>
    <w:p w:rsidR="00917E1E" w:rsidRPr="00917E1E" w:rsidRDefault="00917E1E" w:rsidP="00917E1E">
      <w:pPr>
        <w:jc w:val="both"/>
        <w:rPr>
          <w:rFonts w:ascii="GHEA Grapalat" w:hAnsi="GHEA Grapalat"/>
          <w:b/>
          <w:color w:val="000000"/>
          <w:sz w:val="20"/>
          <w:szCs w:val="20"/>
          <w:lang w:val="hy-AM"/>
        </w:rPr>
      </w:pPr>
      <w:r w:rsidRPr="00917E1E">
        <w:rPr>
          <w:rFonts w:ascii="GHEA Grapalat" w:hAnsi="GHEA Grapalat"/>
          <w:b/>
          <w:color w:val="000000"/>
          <w:sz w:val="20"/>
          <w:szCs w:val="20"/>
          <w:lang w:val="hy-AM"/>
        </w:rPr>
        <w:t>Проводить экспертизу в соответствии с:</w:t>
      </w:r>
    </w:p>
    <w:p w:rsidR="00917E1E" w:rsidRPr="00917E1E" w:rsidRDefault="00917E1E" w:rsidP="00917E1E">
      <w:pPr>
        <w:pStyle w:val="ListParagraph1"/>
        <w:ind w:left="0" w:firstLine="708"/>
        <w:jc w:val="both"/>
        <w:rPr>
          <w:rFonts w:ascii="GHEA Grapalat" w:hAnsi="GHEA Grapalat"/>
          <w:color w:val="000000"/>
          <w:sz w:val="20"/>
          <w:szCs w:val="20"/>
          <w:lang w:val="ru-RU"/>
        </w:rPr>
      </w:pPr>
      <w:r w:rsidRPr="00917E1E">
        <w:rPr>
          <w:rFonts w:ascii="GHEA Grapalat" w:hAnsi="GHEA Grapalat"/>
          <w:color w:val="000000"/>
          <w:sz w:val="20"/>
          <w:szCs w:val="20"/>
          <w:lang w:val="ru-RU"/>
        </w:rPr>
        <w:t xml:space="preserve">● </w:t>
      </w:r>
      <w:r w:rsidRPr="00917E1E">
        <w:rPr>
          <w:rFonts w:ascii="GHEA Grapalat" w:hAnsi="GHEA Grapalat"/>
          <w:color w:val="000000"/>
          <w:sz w:val="20"/>
          <w:szCs w:val="20"/>
          <w:lang w:val="hy-AM"/>
        </w:rPr>
        <w:t>Закон РА О градостроительстве,</w:t>
      </w:r>
    </w:p>
    <w:p w:rsidR="00917E1E" w:rsidRPr="00917E1E" w:rsidRDefault="00917E1E" w:rsidP="00917E1E">
      <w:pPr>
        <w:pStyle w:val="ListParagraph1"/>
        <w:ind w:left="0" w:firstLine="708"/>
        <w:jc w:val="both"/>
        <w:rPr>
          <w:rFonts w:ascii="GHEA Grapalat" w:hAnsi="GHEA Grapalat"/>
          <w:color w:val="000000"/>
          <w:sz w:val="20"/>
          <w:szCs w:val="20"/>
          <w:lang w:val="ru-RU"/>
        </w:rPr>
      </w:pPr>
      <w:r w:rsidRPr="00917E1E">
        <w:rPr>
          <w:rFonts w:ascii="GHEA Grapalat" w:hAnsi="GHEA Grapalat"/>
          <w:color w:val="000000"/>
          <w:sz w:val="20"/>
          <w:szCs w:val="20"/>
          <w:lang w:val="ru-RU"/>
        </w:rPr>
        <w:t>● Закон О закупках РА,</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ru-RU"/>
        </w:rPr>
        <w:t xml:space="preserve">● </w:t>
      </w:r>
      <w:r w:rsidRPr="00917E1E">
        <w:rPr>
          <w:rFonts w:ascii="GHEA Grapalat" w:hAnsi="GHEA Grapalat"/>
          <w:color w:val="000000"/>
          <w:sz w:val="20"/>
          <w:szCs w:val="20"/>
          <w:lang w:val="hy-AM"/>
        </w:rPr>
        <w:t>Согласно решению правительства РА N 711-н от 6 мая 2010 года, поряд</w:t>
      </w:r>
      <w:proofErr w:type="spellStart"/>
      <w:r w:rsidRPr="00917E1E">
        <w:rPr>
          <w:rFonts w:ascii="GHEA Grapalat" w:hAnsi="GHEA Grapalat"/>
          <w:color w:val="000000"/>
          <w:sz w:val="20"/>
          <w:szCs w:val="20"/>
          <w:lang w:val="ru-RU"/>
        </w:rPr>
        <w:t>ок</w:t>
      </w:r>
      <w:proofErr w:type="spellEnd"/>
      <w:r w:rsidRPr="00917E1E">
        <w:rPr>
          <w:rFonts w:ascii="GHEA Grapalat" w:hAnsi="GHEA Grapalat"/>
          <w:color w:val="000000"/>
          <w:sz w:val="20"/>
          <w:szCs w:val="20"/>
          <w:lang w:val="hy-AM"/>
        </w:rPr>
        <w:t xml:space="preserve"> проведения экспертизы градостроительной документации,</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hy-AM"/>
        </w:rPr>
        <w:t xml:space="preserve">● Согласно </w:t>
      </w:r>
      <w:r w:rsidRPr="00917E1E">
        <w:rPr>
          <w:rFonts w:ascii="GHEA Grapalat" w:hAnsi="GHEA Grapalat"/>
          <w:color w:val="000000"/>
          <w:sz w:val="20"/>
          <w:szCs w:val="20"/>
          <w:lang w:val="ru-RU"/>
        </w:rPr>
        <w:t>т</w:t>
      </w:r>
      <w:r w:rsidRPr="00917E1E">
        <w:rPr>
          <w:rFonts w:ascii="GHEA Grapalat" w:hAnsi="GHEA Grapalat"/>
          <w:color w:val="000000"/>
          <w:sz w:val="20"/>
          <w:szCs w:val="20"/>
          <w:lang w:val="hy-AM"/>
        </w:rPr>
        <w:t>ехническ</w:t>
      </w:r>
      <w:r w:rsidRPr="00917E1E">
        <w:rPr>
          <w:rFonts w:ascii="GHEA Grapalat" w:hAnsi="GHEA Grapalat"/>
          <w:color w:val="000000"/>
          <w:sz w:val="20"/>
          <w:szCs w:val="20"/>
          <w:lang w:val="ru-RU"/>
        </w:rPr>
        <w:t xml:space="preserve">ому </w:t>
      </w:r>
      <w:r w:rsidRPr="00917E1E">
        <w:rPr>
          <w:rFonts w:ascii="GHEA Grapalat" w:hAnsi="GHEA Grapalat"/>
          <w:color w:val="000000"/>
          <w:sz w:val="20"/>
          <w:szCs w:val="20"/>
          <w:lang w:val="hy-AM"/>
        </w:rPr>
        <w:t>регламент</w:t>
      </w:r>
      <w:r w:rsidRPr="00917E1E">
        <w:rPr>
          <w:rFonts w:ascii="GHEA Grapalat" w:hAnsi="GHEA Grapalat"/>
          <w:color w:val="000000"/>
          <w:sz w:val="20"/>
          <w:szCs w:val="20"/>
          <w:lang w:val="ru-RU"/>
        </w:rPr>
        <w:t>у</w:t>
      </w:r>
      <w:r w:rsidRPr="00917E1E">
        <w:rPr>
          <w:rFonts w:ascii="GHEA Grapalat" w:hAnsi="GHEA Grapalat"/>
          <w:color w:val="000000"/>
          <w:sz w:val="20"/>
          <w:szCs w:val="20"/>
          <w:lang w:val="hy-AM"/>
        </w:rPr>
        <w:t xml:space="preserve"> Таможенного союза ՄՄ ՏԿ 014-2011,</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hy-AM"/>
        </w:rPr>
        <w:t xml:space="preserve">● Утвержденный решением № 596-N правительства РА от 19 марта 2015г. порядок выдачи разрешений и других документов с целью застройки в РА, проведения экспертизы </w:t>
      </w:r>
      <w:r w:rsidRPr="00917E1E">
        <w:rPr>
          <w:rFonts w:ascii="GHEA Grapalat" w:hAnsi="GHEA Grapalat"/>
          <w:color w:val="000000"/>
          <w:sz w:val="20"/>
          <w:szCs w:val="20"/>
          <w:lang w:val="hy-AM"/>
        </w:rPr>
        <w:lastRenderedPageBreak/>
        <w:t>градостроительной документации в РА, предоставления электронных градостроительных разрешений</w:t>
      </w:r>
    </w:p>
    <w:p w:rsidR="00917E1E" w:rsidRPr="00917E1E" w:rsidRDefault="00917E1E" w:rsidP="00917E1E">
      <w:pPr>
        <w:ind w:firstLine="720"/>
        <w:rPr>
          <w:rFonts w:ascii="GHEA Grapalat" w:hAnsi="GHEA Grapalat"/>
          <w:color w:val="000000"/>
          <w:sz w:val="20"/>
          <w:szCs w:val="20"/>
        </w:rPr>
      </w:pPr>
      <w:r w:rsidRPr="00917E1E">
        <w:rPr>
          <w:rFonts w:ascii="GHEA Grapalat" w:hAnsi="GHEA Grapalat"/>
          <w:color w:val="000000"/>
          <w:sz w:val="20"/>
          <w:szCs w:val="20"/>
          <w:lang w:val="hy-AM"/>
        </w:rPr>
        <w:t>● Утвержденный решением № 596-N правительства РА от 04 Мая 2017г.</w:t>
      </w:r>
      <w:r w:rsidRPr="00917E1E">
        <w:rPr>
          <w:rFonts w:ascii="GHEA Grapalat" w:hAnsi="GHEA Grapalat"/>
          <w:color w:val="000000"/>
          <w:sz w:val="20"/>
          <w:szCs w:val="20"/>
        </w:rPr>
        <w:t xml:space="preserve"> порядок организации процесса закупок.</w:t>
      </w:r>
    </w:p>
    <w:p w:rsidR="00917E1E" w:rsidRPr="00917E1E" w:rsidRDefault="00917E1E" w:rsidP="00917E1E">
      <w:pPr>
        <w:jc w:val="both"/>
        <w:rPr>
          <w:rFonts w:ascii="GHEA Grapalat" w:hAnsi="GHEA Grapalat"/>
          <w:b/>
          <w:color w:val="000000"/>
          <w:sz w:val="20"/>
          <w:szCs w:val="20"/>
        </w:rPr>
      </w:pPr>
      <w:r w:rsidRPr="00917E1E">
        <w:rPr>
          <w:rFonts w:ascii="GHEA Grapalat" w:hAnsi="GHEA Grapalat"/>
          <w:b/>
          <w:color w:val="000000"/>
          <w:sz w:val="20"/>
          <w:szCs w:val="20"/>
        </w:rPr>
        <w:t>Наличие необходимых лицензий и вкладышей к лицензиям на проведение экспертизы.</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2.1 Лицензия в соответствии с Законом РА "О лицензировании".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2.2 Вкладыши к лицензии, в соответствии с постановлением Правительства РА № 1533-Н от 27 декабря 2018 года.</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 разработка инженерных разделов градостроительной документации (кроме строительной части, а также работ, не требующих разрешения на строительство):</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а) проектная документация жилых, общественных, производственных зданий и сооружений: внутреннего и наружного электроснабжения, сетей электроосвещения;</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б) проектная документация жилых, общественных, производственных зданий и сооружений: внутренних и наружных сетей водоснабжения и водоотведения;</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в) проектная документация жилых, общественных, производственных зданий и сооружений: систем вентиляции, отопления и улучшения качества воздуха;</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г) проектная документация объектов связи: телекоммуникаций и систем сигнализации;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д) архитектурная часть архитектурно-строительной документации.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е) конструкционная часть архитектурно-строительной документации.</w:t>
      </w:r>
    </w:p>
    <w:p w:rsidR="00917E1E" w:rsidRPr="00917E1E" w:rsidRDefault="00917E1E" w:rsidP="00917E1E">
      <w:pPr>
        <w:jc w:val="both"/>
        <w:rPr>
          <w:rFonts w:ascii="GHEA Grapalat" w:hAnsi="GHEA Grapalat"/>
          <w:sz w:val="20"/>
          <w:szCs w:val="20"/>
          <w:u w:val="single"/>
        </w:rPr>
      </w:pPr>
    </w:p>
    <w:p w:rsidR="00917E1E" w:rsidRPr="00917E1E" w:rsidRDefault="00917E1E" w:rsidP="00917E1E">
      <w:pPr>
        <w:pStyle w:val="aff"/>
        <w:numPr>
          <w:ilvl w:val="0"/>
          <w:numId w:val="34"/>
        </w:numPr>
        <w:spacing w:line="259" w:lineRule="auto"/>
        <w:contextualSpacing/>
        <w:jc w:val="both"/>
        <w:rPr>
          <w:rFonts w:ascii="GHEA Grapalat" w:hAnsi="GHEA Grapalat"/>
          <w:sz w:val="20"/>
          <w:szCs w:val="20"/>
          <w:u w:val="single"/>
        </w:rPr>
      </w:pPr>
      <w:r w:rsidRPr="00917E1E">
        <w:rPr>
          <w:rFonts w:ascii="GHEA Grapalat" w:hAnsi="GHEA Grapalat"/>
          <w:sz w:val="20"/>
          <w:szCs w:val="20"/>
          <w:u w:val="single"/>
        </w:rPr>
        <w:t xml:space="preserve">Услуги проведения экспертизы проектно-сметной документации и предоставления заключения на </w:t>
      </w:r>
      <w:r w:rsidRPr="00917E1E">
        <w:rPr>
          <w:rFonts w:ascii="GHEA Grapalat" w:hAnsi="GHEA Grapalat"/>
          <w:sz w:val="20"/>
          <w:szCs w:val="20"/>
          <w:u w:val="single"/>
          <w:lang w:val="hy-AM"/>
        </w:rPr>
        <w:t>строительств</w:t>
      </w:r>
      <w:r w:rsidRPr="00917E1E">
        <w:rPr>
          <w:rFonts w:ascii="GHEA Grapalat" w:hAnsi="GHEA Grapalat"/>
          <w:sz w:val="20"/>
          <w:szCs w:val="20"/>
          <w:u w:val="single"/>
        </w:rPr>
        <w:t>о</w:t>
      </w:r>
      <w:r w:rsidRPr="00917E1E">
        <w:rPr>
          <w:rFonts w:ascii="GHEA Grapalat" w:hAnsi="GHEA Grapalat"/>
          <w:sz w:val="20"/>
          <w:szCs w:val="20"/>
          <w:u w:val="single"/>
          <w:lang w:val="hy-AM"/>
        </w:rPr>
        <w:t xml:space="preserve"> двухэтажного морга для </w:t>
      </w:r>
      <w:r w:rsidRPr="00917E1E">
        <w:rPr>
          <w:rFonts w:ascii="GHEA Grapalat" w:hAnsi="GHEA Grapalat"/>
          <w:sz w:val="20"/>
          <w:szCs w:val="20"/>
          <w:u w:val="single"/>
        </w:rPr>
        <w:t>НПЦСМ ГНКО</w:t>
      </w:r>
      <w:r w:rsidRPr="00917E1E">
        <w:rPr>
          <w:rFonts w:ascii="GHEA Grapalat" w:hAnsi="GHEA Grapalat"/>
          <w:sz w:val="20"/>
          <w:szCs w:val="20"/>
          <w:u w:val="single"/>
          <w:lang w:val="hy-AM"/>
        </w:rPr>
        <w:t xml:space="preserve"> М</w:t>
      </w:r>
      <w:r w:rsidRPr="00917E1E">
        <w:rPr>
          <w:rFonts w:ascii="GHEA Grapalat" w:hAnsi="GHEA Grapalat"/>
          <w:sz w:val="20"/>
          <w:szCs w:val="20"/>
          <w:u w:val="single"/>
        </w:rPr>
        <w:t>З</w:t>
      </w:r>
      <w:r w:rsidRPr="00917E1E">
        <w:rPr>
          <w:rFonts w:ascii="GHEA Grapalat" w:hAnsi="GHEA Grapalat"/>
          <w:sz w:val="20"/>
          <w:szCs w:val="20"/>
          <w:u w:val="single"/>
          <w:lang w:val="hy-AM"/>
        </w:rPr>
        <w:t xml:space="preserve"> РА в городе Берд Тавушской области</w:t>
      </w:r>
    </w:p>
    <w:p w:rsidR="00917E1E" w:rsidRPr="00917E1E" w:rsidRDefault="00917E1E" w:rsidP="00917E1E">
      <w:pPr>
        <w:jc w:val="both"/>
        <w:rPr>
          <w:rFonts w:ascii="GHEA Grapalat" w:hAnsi="GHEA Grapalat"/>
          <w:b/>
          <w:sz w:val="20"/>
          <w:szCs w:val="20"/>
        </w:rPr>
      </w:pPr>
    </w:p>
    <w:p w:rsidR="00917E1E" w:rsidRPr="00917E1E" w:rsidRDefault="00917E1E" w:rsidP="00917E1E">
      <w:pPr>
        <w:jc w:val="both"/>
        <w:rPr>
          <w:rFonts w:ascii="GHEA Grapalat" w:hAnsi="GHEA Grapalat"/>
          <w:sz w:val="20"/>
          <w:szCs w:val="20"/>
          <w:lang w:val="hy-AM"/>
        </w:rPr>
      </w:pPr>
      <w:r w:rsidRPr="00917E1E">
        <w:rPr>
          <w:rFonts w:ascii="GHEA Grapalat" w:hAnsi="GHEA Grapalat"/>
          <w:b/>
          <w:sz w:val="20"/>
          <w:szCs w:val="20"/>
        </w:rPr>
        <w:t>Вид экспертизы –</w:t>
      </w:r>
      <w:r w:rsidRPr="00917E1E">
        <w:rPr>
          <w:rFonts w:ascii="GHEA Grapalat" w:hAnsi="GHEA Grapalat"/>
          <w:sz w:val="20"/>
          <w:szCs w:val="20"/>
        </w:rPr>
        <w:t xml:space="preserve"> комплексная экспертиза.</w:t>
      </w:r>
    </w:p>
    <w:p w:rsidR="00917E1E" w:rsidRPr="00917E1E" w:rsidRDefault="00917E1E" w:rsidP="00917E1E">
      <w:pPr>
        <w:jc w:val="both"/>
        <w:rPr>
          <w:rFonts w:ascii="GHEA Grapalat" w:hAnsi="GHEA Grapalat"/>
          <w:sz w:val="20"/>
          <w:szCs w:val="20"/>
          <w:lang w:val="hy-AM"/>
        </w:rPr>
      </w:pPr>
      <w:r w:rsidRPr="00917E1E">
        <w:rPr>
          <w:rFonts w:ascii="GHEA Grapalat" w:hAnsi="GHEA Grapalat"/>
          <w:b/>
          <w:sz w:val="20"/>
          <w:szCs w:val="20"/>
          <w:lang w:val="hy-AM"/>
        </w:rPr>
        <w:t>Перечень документов, представляемых на экспертизу -</w:t>
      </w:r>
      <w:r w:rsidRPr="00917E1E">
        <w:rPr>
          <w:rFonts w:ascii="GHEA Grapalat" w:hAnsi="GHEA Grapalat"/>
          <w:sz w:val="20"/>
          <w:szCs w:val="20"/>
          <w:lang w:val="hy-AM"/>
        </w:rPr>
        <w:t xml:space="preserve"> Проектно-сметная документация состоит из двух частей: архитектурно-строительной и сметной.</w:t>
      </w:r>
    </w:p>
    <w:p w:rsidR="00917E1E" w:rsidRPr="00917E1E" w:rsidRDefault="00917E1E" w:rsidP="00917E1E">
      <w:pPr>
        <w:pStyle w:val="aff"/>
        <w:numPr>
          <w:ilvl w:val="0"/>
          <w:numId w:val="35"/>
        </w:numPr>
        <w:spacing w:line="259" w:lineRule="auto"/>
        <w:contextualSpacing/>
        <w:jc w:val="both"/>
        <w:rPr>
          <w:rFonts w:ascii="GHEA Grapalat" w:hAnsi="GHEA Grapalat"/>
          <w:sz w:val="20"/>
          <w:szCs w:val="20"/>
        </w:rPr>
      </w:pPr>
      <w:r w:rsidRPr="00917E1E">
        <w:rPr>
          <w:rFonts w:ascii="GHEA Grapalat" w:hAnsi="GHEA Grapalat"/>
          <w:sz w:val="20"/>
          <w:szCs w:val="20"/>
          <w:lang w:val="hy-AM"/>
        </w:rPr>
        <w:t xml:space="preserve">Архитектурно-строительная часть включает пояснительные </w:t>
      </w:r>
      <w:r w:rsidRPr="00917E1E">
        <w:rPr>
          <w:rFonts w:ascii="GHEA Grapalat" w:hAnsi="GHEA Grapalat"/>
          <w:sz w:val="20"/>
          <w:szCs w:val="20"/>
        </w:rPr>
        <w:t>записи</w:t>
      </w:r>
      <w:r w:rsidRPr="00917E1E">
        <w:rPr>
          <w:rFonts w:ascii="GHEA Grapalat" w:hAnsi="GHEA Grapalat"/>
          <w:sz w:val="20"/>
          <w:szCs w:val="20"/>
          <w:lang w:val="hy-AM"/>
        </w:rPr>
        <w:t>, спецификации, планы, проекты по организации сноса и строительства, руководство по выполнению работ, график выполнения работ</w:t>
      </w:r>
      <w:r w:rsidRPr="00917E1E">
        <w:rPr>
          <w:rFonts w:ascii="GHEA Grapalat" w:hAnsi="GHEA Grapalat"/>
          <w:sz w:val="20"/>
          <w:szCs w:val="20"/>
        </w:rPr>
        <w:t>.</w:t>
      </w:r>
    </w:p>
    <w:p w:rsidR="00917E1E" w:rsidRPr="00917E1E" w:rsidRDefault="00917E1E" w:rsidP="00917E1E">
      <w:pPr>
        <w:pStyle w:val="aff"/>
        <w:numPr>
          <w:ilvl w:val="0"/>
          <w:numId w:val="35"/>
        </w:numPr>
        <w:spacing w:line="259" w:lineRule="auto"/>
        <w:contextualSpacing/>
        <w:jc w:val="both"/>
        <w:rPr>
          <w:rFonts w:ascii="GHEA Grapalat" w:hAnsi="GHEA Grapalat"/>
          <w:sz w:val="20"/>
          <w:szCs w:val="20"/>
        </w:rPr>
      </w:pPr>
      <w:r w:rsidRPr="00917E1E">
        <w:rPr>
          <w:rFonts w:ascii="GHEA Grapalat" w:hAnsi="GHEA Grapalat"/>
          <w:sz w:val="20"/>
          <w:szCs w:val="20"/>
          <w:lang w:val="hy-AM"/>
        </w:rPr>
        <w:t>Сметная часть включает смету в виде объемного листа.</w:t>
      </w:r>
    </w:p>
    <w:p w:rsidR="00917E1E" w:rsidRPr="00917E1E" w:rsidRDefault="00917E1E" w:rsidP="00917E1E">
      <w:pPr>
        <w:pStyle w:val="ListParagraph1"/>
        <w:ind w:left="0"/>
        <w:jc w:val="both"/>
        <w:rPr>
          <w:rFonts w:ascii="GHEA Grapalat" w:eastAsiaTheme="minorHAnsi" w:hAnsi="GHEA Grapalat" w:cstheme="minorBidi"/>
          <w:b/>
          <w:sz w:val="20"/>
          <w:szCs w:val="20"/>
          <w:lang w:val="hy-AM"/>
        </w:rPr>
      </w:pPr>
      <w:r w:rsidRPr="00917E1E">
        <w:rPr>
          <w:rFonts w:ascii="GHEA Grapalat" w:eastAsiaTheme="minorHAnsi" w:hAnsi="GHEA Grapalat" w:cstheme="minorBidi"/>
          <w:b/>
          <w:sz w:val="20"/>
          <w:szCs w:val="20"/>
          <w:lang w:val="hy-AM"/>
        </w:rPr>
        <w:t>Техническое задание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Обеспечение соответствия проектных решений, определенных архитектурно-строительной документацией, законодательству РА, нормативно-техническим документам и требованиям задания на проектирование посредством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Разработано в рамках рабочего проекта на основе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1. Чертежная часть и спецификации,</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2. Обеспечение соответствия (сметных) объемов, закрепленных проектно-сметной документацией.</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Обсуждение изменений, дополнений, альтернативных решений, наиболее эффективных вариантов решения с проектной организацией в части отступлений от проектных решений в градостроительных документах, разработанных с нарушениями требований нормативно-технических документов путем экспертизы, с требованием обязательной доработки проверенных документов.</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Обеспечение экспертизы пакета проектно-сметной документации в соответствии с требованиями, предусмотренными техническим заданием заказчика.</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В случае грубых и (или) систематических нарушений проектировщиком требований и условий закона или иных правовых актов направление Заказчику ходатайства с соответствующей рекомендацией.</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Предоставление заключения следующего содержания:</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lastRenderedPageBreak/>
        <w:t>"Соответствие проектной документации обязательным требованиям законодательства Республики Армения и нормативно-технических документов гарантируется" (положительное заключение экспертизы), или</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t xml:space="preserve"> «Проект возвращен на доработку», или</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t>«Проектная документация не соответствует требованиям законодательства Республики Армения и нормативно-технических документов».</w:t>
      </w:r>
    </w:p>
    <w:p w:rsidR="00917E1E" w:rsidRPr="00917E1E" w:rsidRDefault="00917E1E" w:rsidP="00917E1E">
      <w:pPr>
        <w:jc w:val="both"/>
        <w:rPr>
          <w:rFonts w:ascii="GHEA Grapalat" w:hAnsi="GHEA Grapalat"/>
          <w:b/>
          <w:color w:val="000000"/>
          <w:sz w:val="20"/>
          <w:szCs w:val="20"/>
          <w:lang w:val="hy-AM"/>
        </w:rPr>
      </w:pPr>
      <w:r w:rsidRPr="00917E1E">
        <w:rPr>
          <w:rFonts w:ascii="GHEA Grapalat" w:hAnsi="GHEA Grapalat"/>
          <w:b/>
          <w:color w:val="000000"/>
          <w:sz w:val="20"/>
          <w:szCs w:val="20"/>
          <w:lang w:val="hy-AM"/>
        </w:rPr>
        <w:t>Проводить экспертизу в соответствии с:</w:t>
      </w:r>
    </w:p>
    <w:p w:rsidR="00917E1E" w:rsidRPr="00917E1E" w:rsidRDefault="00917E1E" w:rsidP="00917E1E">
      <w:pPr>
        <w:pStyle w:val="ListParagraph1"/>
        <w:ind w:left="0" w:firstLine="708"/>
        <w:jc w:val="both"/>
        <w:rPr>
          <w:rFonts w:ascii="GHEA Grapalat" w:hAnsi="GHEA Grapalat"/>
          <w:color w:val="000000"/>
          <w:sz w:val="20"/>
          <w:szCs w:val="20"/>
          <w:lang w:val="ru-RU"/>
        </w:rPr>
      </w:pPr>
      <w:r w:rsidRPr="00917E1E">
        <w:rPr>
          <w:rFonts w:ascii="GHEA Grapalat" w:hAnsi="GHEA Grapalat"/>
          <w:color w:val="000000"/>
          <w:sz w:val="20"/>
          <w:szCs w:val="20"/>
          <w:lang w:val="ru-RU"/>
        </w:rPr>
        <w:t xml:space="preserve">● </w:t>
      </w:r>
      <w:r w:rsidRPr="00917E1E">
        <w:rPr>
          <w:rFonts w:ascii="GHEA Grapalat" w:hAnsi="GHEA Grapalat"/>
          <w:color w:val="000000"/>
          <w:sz w:val="20"/>
          <w:szCs w:val="20"/>
          <w:lang w:val="hy-AM"/>
        </w:rPr>
        <w:t>Закон РА О градостроительстве,</w:t>
      </w:r>
    </w:p>
    <w:p w:rsidR="00917E1E" w:rsidRPr="00917E1E" w:rsidRDefault="00917E1E" w:rsidP="00917E1E">
      <w:pPr>
        <w:pStyle w:val="ListParagraph1"/>
        <w:ind w:left="0" w:firstLine="708"/>
        <w:jc w:val="both"/>
        <w:rPr>
          <w:rFonts w:ascii="GHEA Grapalat" w:hAnsi="GHEA Grapalat"/>
          <w:color w:val="000000"/>
          <w:sz w:val="20"/>
          <w:szCs w:val="20"/>
          <w:lang w:val="ru-RU"/>
        </w:rPr>
      </w:pPr>
      <w:r w:rsidRPr="00917E1E">
        <w:rPr>
          <w:rFonts w:ascii="GHEA Grapalat" w:hAnsi="GHEA Grapalat"/>
          <w:color w:val="000000"/>
          <w:sz w:val="20"/>
          <w:szCs w:val="20"/>
          <w:lang w:val="ru-RU"/>
        </w:rPr>
        <w:t>● Закон О закупках РА,</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ru-RU"/>
        </w:rPr>
        <w:t xml:space="preserve">● </w:t>
      </w:r>
      <w:r w:rsidRPr="00917E1E">
        <w:rPr>
          <w:rFonts w:ascii="GHEA Grapalat" w:hAnsi="GHEA Grapalat"/>
          <w:color w:val="000000"/>
          <w:sz w:val="20"/>
          <w:szCs w:val="20"/>
          <w:lang w:val="hy-AM"/>
        </w:rPr>
        <w:t>Согласно решению правительства РА N 711-н от 6 мая 2010 года, поряд</w:t>
      </w:r>
      <w:proofErr w:type="spellStart"/>
      <w:r w:rsidRPr="00917E1E">
        <w:rPr>
          <w:rFonts w:ascii="GHEA Grapalat" w:hAnsi="GHEA Grapalat"/>
          <w:color w:val="000000"/>
          <w:sz w:val="20"/>
          <w:szCs w:val="20"/>
          <w:lang w:val="ru-RU"/>
        </w:rPr>
        <w:t>ок</w:t>
      </w:r>
      <w:proofErr w:type="spellEnd"/>
      <w:r w:rsidRPr="00917E1E">
        <w:rPr>
          <w:rFonts w:ascii="GHEA Grapalat" w:hAnsi="GHEA Grapalat"/>
          <w:color w:val="000000"/>
          <w:sz w:val="20"/>
          <w:szCs w:val="20"/>
          <w:lang w:val="hy-AM"/>
        </w:rPr>
        <w:t xml:space="preserve"> проведения экспертизы градостроительной документации,</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hy-AM"/>
        </w:rPr>
        <w:t xml:space="preserve">● Согласно </w:t>
      </w:r>
      <w:r w:rsidRPr="00917E1E">
        <w:rPr>
          <w:rFonts w:ascii="GHEA Grapalat" w:hAnsi="GHEA Grapalat"/>
          <w:color w:val="000000"/>
          <w:sz w:val="20"/>
          <w:szCs w:val="20"/>
          <w:lang w:val="ru-RU"/>
        </w:rPr>
        <w:t>т</w:t>
      </w:r>
      <w:r w:rsidRPr="00917E1E">
        <w:rPr>
          <w:rFonts w:ascii="GHEA Grapalat" w:hAnsi="GHEA Grapalat"/>
          <w:color w:val="000000"/>
          <w:sz w:val="20"/>
          <w:szCs w:val="20"/>
          <w:lang w:val="hy-AM"/>
        </w:rPr>
        <w:t>ехническ</w:t>
      </w:r>
      <w:r w:rsidRPr="00917E1E">
        <w:rPr>
          <w:rFonts w:ascii="GHEA Grapalat" w:hAnsi="GHEA Grapalat"/>
          <w:color w:val="000000"/>
          <w:sz w:val="20"/>
          <w:szCs w:val="20"/>
          <w:lang w:val="ru-RU"/>
        </w:rPr>
        <w:t xml:space="preserve">ому </w:t>
      </w:r>
      <w:r w:rsidRPr="00917E1E">
        <w:rPr>
          <w:rFonts w:ascii="GHEA Grapalat" w:hAnsi="GHEA Grapalat"/>
          <w:color w:val="000000"/>
          <w:sz w:val="20"/>
          <w:szCs w:val="20"/>
          <w:lang w:val="hy-AM"/>
        </w:rPr>
        <w:t>регламент</w:t>
      </w:r>
      <w:r w:rsidRPr="00917E1E">
        <w:rPr>
          <w:rFonts w:ascii="GHEA Grapalat" w:hAnsi="GHEA Grapalat"/>
          <w:color w:val="000000"/>
          <w:sz w:val="20"/>
          <w:szCs w:val="20"/>
          <w:lang w:val="ru-RU"/>
        </w:rPr>
        <w:t>у</w:t>
      </w:r>
      <w:r w:rsidRPr="00917E1E">
        <w:rPr>
          <w:rFonts w:ascii="GHEA Grapalat" w:hAnsi="GHEA Grapalat"/>
          <w:color w:val="000000"/>
          <w:sz w:val="20"/>
          <w:szCs w:val="20"/>
          <w:lang w:val="hy-AM"/>
        </w:rPr>
        <w:t xml:space="preserve"> Таможенного союза ՄՄ ՏԿ 014-2011,</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hy-AM"/>
        </w:rPr>
        <w:t>● Утвержденный решением № 596-N правительства РА от 19 марта 2015г. порядок выдачи разрешений и других документов с целью застройки в РА, проведения экспертизы градостроительной документации в РА, предоставления электронных градостроительных разрешений</w:t>
      </w:r>
    </w:p>
    <w:p w:rsidR="00917E1E" w:rsidRPr="00917E1E" w:rsidRDefault="00917E1E" w:rsidP="00917E1E">
      <w:pPr>
        <w:ind w:firstLine="720"/>
        <w:rPr>
          <w:rFonts w:ascii="GHEA Grapalat" w:hAnsi="GHEA Grapalat"/>
          <w:color w:val="000000"/>
          <w:sz w:val="20"/>
          <w:szCs w:val="20"/>
        </w:rPr>
      </w:pPr>
      <w:r w:rsidRPr="00917E1E">
        <w:rPr>
          <w:rFonts w:ascii="GHEA Grapalat" w:hAnsi="GHEA Grapalat"/>
          <w:color w:val="000000"/>
          <w:sz w:val="20"/>
          <w:szCs w:val="20"/>
          <w:lang w:val="hy-AM"/>
        </w:rPr>
        <w:t>● Утвержденный решением № 596-N правительства РА от 04 Мая 2017г.</w:t>
      </w:r>
      <w:r w:rsidRPr="00917E1E">
        <w:rPr>
          <w:rFonts w:ascii="GHEA Grapalat" w:hAnsi="GHEA Grapalat"/>
          <w:color w:val="000000"/>
          <w:sz w:val="20"/>
          <w:szCs w:val="20"/>
        </w:rPr>
        <w:t xml:space="preserve"> порядок организации процесса закупок.</w:t>
      </w:r>
    </w:p>
    <w:p w:rsidR="00917E1E" w:rsidRPr="00917E1E" w:rsidRDefault="00917E1E" w:rsidP="00917E1E">
      <w:pPr>
        <w:jc w:val="both"/>
        <w:rPr>
          <w:rFonts w:ascii="GHEA Grapalat" w:hAnsi="GHEA Grapalat"/>
          <w:b/>
          <w:color w:val="000000"/>
          <w:sz w:val="20"/>
          <w:szCs w:val="20"/>
        </w:rPr>
      </w:pPr>
      <w:r w:rsidRPr="00917E1E">
        <w:rPr>
          <w:rFonts w:ascii="GHEA Grapalat" w:hAnsi="GHEA Grapalat"/>
          <w:b/>
          <w:color w:val="000000"/>
          <w:sz w:val="20"/>
          <w:szCs w:val="20"/>
        </w:rPr>
        <w:t>Наличие необходимых лицензий и вкладышей к лицензиям на проведение экспертизы.</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2.1 Лицензия в соответствии с Законом РА "О лицензировании".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2.2 Вкладыши к лицензии, в соответствии с постановлением Правительства РА № 1533-Н от 27 декабря 2018 года.</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 разработка инженерных разделов градостроительной документации (кроме строительной части, а также работ, не требующих разрешения на строительство):</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а) проектная документация жилых, общественных, производственных зданий и сооружений: внутреннего и наружного электроснабжения, сетей электроосвещения;</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б) проектная документация жилых, общественных, производственных зданий и сооружений: внутренних и наружных сетей водоснабжения и водоотведения;</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в) проектная документация жилых, общественных, производственных зданий и сооружений: систем вентиляции, отопления и улучшения качества воздуха;</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г) проектная документация объектов связи: телекоммуникаций и систем сигнализации;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д) архитектурная часть архитектурно-строительной документации.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е) конструкционная часть архитектурно-строительной документации.</w:t>
      </w:r>
    </w:p>
    <w:p w:rsidR="00917E1E" w:rsidRPr="00917E1E" w:rsidRDefault="00917E1E" w:rsidP="00917E1E">
      <w:pPr>
        <w:jc w:val="both"/>
        <w:rPr>
          <w:rFonts w:ascii="GHEA Grapalat" w:hAnsi="GHEA Grapalat"/>
          <w:sz w:val="20"/>
          <w:szCs w:val="20"/>
          <w:u w:val="single"/>
        </w:rPr>
      </w:pPr>
    </w:p>
    <w:p w:rsidR="00917E1E" w:rsidRPr="00917E1E" w:rsidRDefault="00917E1E" w:rsidP="00917E1E">
      <w:pPr>
        <w:pStyle w:val="aff"/>
        <w:numPr>
          <w:ilvl w:val="0"/>
          <w:numId w:val="34"/>
        </w:numPr>
        <w:spacing w:line="259" w:lineRule="auto"/>
        <w:contextualSpacing/>
        <w:jc w:val="both"/>
        <w:rPr>
          <w:rFonts w:ascii="GHEA Grapalat" w:hAnsi="GHEA Grapalat"/>
          <w:sz w:val="20"/>
          <w:szCs w:val="20"/>
          <w:u w:val="single"/>
        </w:rPr>
      </w:pPr>
      <w:r w:rsidRPr="00917E1E">
        <w:rPr>
          <w:rFonts w:ascii="GHEA Grapalat" w:hAnsi="GHEA Grapalat"/>
          <w:sz w:val="20"/>
          <w:szCs w:val="20"/>
          <w:u w:val="single"/>
        </w:rPr>
        <w:t xml:space="preserve">Услуги проведения экспертизы проектно-сметной документации и предоставления заключения </w:t>
      </w:r>
      <w:proofErr w:type="spellStart"/>
      <w:r w:rsidRPr="00917E1E">
        <w:rPr>
          <w:rFonts w:ascii="GHEA Grapalat" w:hAnsi="GHEA Grapalat"/>
          <w:sz w:val="20"/>
          <w:szCs w:val="20"/>
          <w:u w:val="single"/>
        </w:rPr>
        <w:t>заключения</w:t>
      </w:r>
      <w:proofErr w:type="spellEnd"/>
      <w:r w:rsidRPr="00917E1E">
        <w:rPr>
          <w:rFonts w:ascii="GHEA Grapalat" w:hAnsi="GHEA Grapalat"/>
          <w:sz w:val="20"/>
          <w:szCs w:val="20"/>
          <w:u w:val="single"/>
        </w:rPr>
        <w:t xml:space="preserve"> на капитальный ремонт </w:t>
      </w:r>
      <w:r w:rsidRPr="00917E1E">
        <w:rPr>
          <w:rFonts w:ascii="GHEA Grapalat" w:hAnsi="GHEA Grapalat"/>
          <w:sz w:val="20"/>
          <w:szCs w:val="20"/>
          <w:u w:val="single"/>
          <w:lang w:val="hy-AM"/>
        </w:rPr>
        <w:t xml:space="preserve">двухэтажного морга для </w:t>
      </w:r>
      <w:r w:rsidRPr="00917E1E">
        <w:rPr>
          <w:rFonts w:ascii="GHEA Grapalat" w:hAnsi="GHEA Grapalat"/>
          <w:sz w:val="20"/>
          <w:szCs w:val="20"/>
          <w:u w:val="single"/>
        </w:rPr>
        <w:t>НПЦСМ ГНКО</w:t>
      </w:r>
      <w:r w:rsidRPr="00917E1E">
        <w:rPr>
          <w:rFonts w:ascii="GHEA Grapalat" w:hAnsi="GHEA Grapalat"/>
          <w:sz w:val="20"/>
          <w:szCs w:val="20"/>
          <w:u w:val="single"/>
          <w:lang w:val="hy-AM"/>
        </w:rPr>
        <w:t xml:space="preserve"> М</w:t>
      </w:r>
      <w:r w:rsidRPr="00917E1E">
        <w:rPr>
          <w:rFonts w:ascii="GHEA Grapalat" w:hAnsi="GHEA Grapalat"/>
          <w:sz w:val="20"/>
          <w:szCs w:val="20"/>
          <w:u w:val="single"/>
        </w:rPr>
        <w:t>З</w:t>
      </w:r>
      <w:r w:rsidRPr="00917E1E">
        <w:rPr>
          <w:rFonts w:ascii="GHEA Grapalat" w:hAnsi="GHEA Grapalat"/>
          <w:sz w:val="20"/>
          <w:szCs w:val="20"/>
          <w:u w:val="single"/>
          <w:lang w:val="hy-AM"/>
        </w:rPr>
        <w:t xml:space="preserve"> РА в городе </w:t>
      </w:r>
      <w:r w:rsidRPr="00917E1E">
        <w:rPr>
          <w:rFonts w:ascii="GHEA Grapalat" w:hAnsi="GHEA Grapalat"/>
          <w:sz w:val="20"/>
          <w:szCs w:val="20"/>
          <w:u w:val="single"/>
        </w:rPr>
        <w:t xml:space="preserve">Капан </w:t>
      </w:r>
      <w:proofErr w:type="spellStart"/>
      <w:r w:rsidRPr="00917E1E">
        <w:rPr>
          <w:rFonts w:ascii="GHEA Grapalat" w:hAnsi="GHEA Grapalat"/>
          <w:sz w:val="20"/>
          <w:szCs w:val="20"/>
          <w:u w:val="single"/>
        </w:rPr>
        <w:t>Сюникской</w:t>
      </w:r>
      <w:proofErr w:type="spellEnd"/>
      <w:r w:rsidRPr="00917E1E">
        <w:rPr>
          <w:rFonts w:ascii="GHEA Grapalat" w:hAnsi="GHEA Grapalat"/>
          <w:sz w:val="20"/>
          <w:szCs w:val="20"/>
          <w:u w:val="single"/>
          <w:lang w:val="hy-AM"/>
        </w:rPr>
        <w:t xml:space="preserve"> области</w:t>
      </w:r>
    </w:p>
    <w:p w:rsidR="00917E1E" w:rsidRPr="00917E1E" w:rsidRDefault="00917E1E" w:rsidP="00917E1E">
      <w:pPr>
        <w:jc w:val="both"/>
        <w:rPr>
          <w:rFonts w:ascii="GHEA Grapalat" w:hAnsi="GHEA Grapalat"/>
          <w:b/>
          <w:sz w:val="20"/>
          <w:szCs w:val="20"/>
        </w:rPr>
      </w:pPr>
    </w:p>
    <w:p w:rsidR="00917E1E" w:rsidRPr="00917E1E" w:rsidRDefault="00917E1E" w:rsidP="00917E1E">
      <w:pPr>
        <w:jc w:val="both"/>
        <w:rPr>
          <w:rFonts w:ascii="GHEA Grapalat" w:hAnsi="GHEA Grapalat"/>
          <w:sz w:val="20"/>
          <w:szCs w:val="20"/>
          <w:lang w:val="hy-AM"/>
        </w:rPr>
      </w:pPr>
      <w:r w:rsidRPr="00917E1E">
        <w:rPr>
          <w:rFonts w:ascii="GHEA Grapalat" w:hAnsi="GHEA Grapalat"/>
          <w:b/>
          <w:sz w:val="20"/>
          <w:szCs w:val="20"/>
        </w:rPr>
        <w:t>Вид экспертизы –</w:t>
      </w:r>
      <w:r w:rsidRPr="00917E1E">
        <w:rPr>
          <w:rFonts w:ascii="GHEA Grapalat" w:hAnsi="GHEA Grapalat"/>
          <w:sz w:val="20"/>
          <w:szCs w:val="20"/>
        </w:rPr>
        <w:t xml:space="preserve"> простая экспертиза.</w:t>
      </w:r>
    </w:p>
    <w:p w:rsidR="00917E1E" w:rsidRPr="00917E1E" w:rsidRDefault="00917E1E" w:rsidP="00917E1E">
      <w:pPr>
        <w:jc w:val="both"/>
        <w:rPr>
          <w:rFonts w:ascii="GHEA Grapalat" w:hAnsi="GHEA Grapalat"/>
          <w:sz w:val="20"/>
          <w:szCs w:val="20"/>
          <w:lang w:val="hy-AM"/>
        </w:rPr>
      </w:pPr>
      <w:r w:rsidRPr="00917E1E">
        <w:rPr>
          <w:rFonts w:ascii="GHEA Grapalat" w:hAnsi="GHEA Grapalat"/>
          <w:b/>
          <w:sz w:val="20"/>
          <w:szCs w:val="20"/>
          <w:lang w:val="hy-AM"/>
        </w:rPr>
        <w:t>Перечень документов, представляемых на экспертизу -</w:t>
      </w:r>
      <w:r w:rsidRPr="00917E1E">
        <w:rPr>
          <w:rFonts w:ascii="GHEA Grapalat" w:hAnsi="GHEA Grapalat"/>
          <w:sz w:val="20"/>
          <w:szCs w:val="20"/>
          <w:lang w:val="hy-AM"/>
        </w:rPr>
        <w:t xml:space="preserve"> Проектно-сметная документация состоит из двух частей: архитектурно-строительной и сметной.</w:t>
      </w:r>
    </w:p>
    <w:p w:rsidR="00917E1E" w:rsidRPr="00917E1E" w:rsidRDefault="00917E1E" w:rsidP="00917E1E">
      <w:pPr>
        <w:pStyle w:val="aff"/>
        <w:numPr>
          <w:ilvl w:val="0"/>
          <w:numId w:val="35"/>
        </w:numPr>
        <w:spacing w:line="259" w:lineRule="auto"/>
        <w:contextualSpacing/>
        <w:jc w:val="both"/>
        <w:rPr>
          <w:rFonts w:ascii="GHEA Grapalat" w:hAnsi="GHEA Grapalat"/>
          <w:sz w:val="20"/>
          <w:szCs w:val="20"/>
        </w:rPr>
      </w:pPr>
      <w:r w:rsidRPr="00917E1E">
        <w:rPr>
          <w:rFonts w:ascii="GHEA Grapalat" w:hAnsi="GHEA Grapalat"/>
          <w:sz w:val="20"/>
          <w:szCs w:val="20"/>
          <w:lang w:val="hy-AM"/>
        </w:rPr>
        <w:t xml:space="preserve">Архитектурно-строительная часть включает пояснительные </w:t>
      </w:r>
      <w:r w:rsidRPr="00917E1E">
        <w:rPr>
          <w:rFonts w:ascii="GHEA Grapalat" w:hAnsi="GHEA Grapalat"/>
          <w:sz w:val="20"/>
          <w:szCs w:val="20"/>
        </w:rPr>
        <w:t>записи</w:t>
      </w:r>
      <w:r w:rsidRPr="00917E1E">
        <w:rPr>
          <w:rFonts w:ascii="GHEA Grapalat" w:hAnsi="GHEA Grapalat"/>
          <w:sz w:val="20"/>
          <w:szCs w:val="20"/>
          <w:lang w:val="hy-AM"/>
        </w:rPr>
        <w:t>, спецификации, планы, проекты по организации сноса и строительства, руководство по выполнению работ, график выполнения работ</w:t>
      </w:r>
      <w:r w:rsidRPr="00917E1E">
        <w:rPr>
          <w:rFonts w:ascii="GHEA Grapalat" w:hAnsi="GHEA Grapalat"/>
          <w:sz w:val="20"/>
          <w:szCs w:val="20"/>
        </w:rPr>
        <w:t>.</w:t>
      </w:r>
    </w:p>
    <w:p w:rsidR="00917E1E" w:rsidRPr="00917E1E" w:rsidRDefault="00917E1E" w:rsidP="00917E1E">
      <w:pPr>
        <w:pStyle w:val="aff"/>
        <w:numPr>
          <w:ilvl w:val="0"/>
          <w:numId w:val="35"/>
        </w:numPr>
        <w:spacing w:line="259" w:lineRule="auto"/>
        <w:contextualSpacing/>
        <w:jc w:val="both"/>
        <w:rPr>
          <w:rFonts w:ascii="GHEA Grapalat" w:hAnsi="GHEA Grapalat"/>
          <w:sz w:val="20"/>
          <w:szCs w:val="20"/>
        </w:rPr>
      </w:pPr>
      <w:r w:rsidRPr="00917E1E">
        <w:rPr>
          <w:rFonts w:ascii="GHEA Grapalat" w:hAnsi="GHEA Grapalat"/>
          <w:sz w:val="20"/>
          <w:szCs w:val="20"/>
          <w:lang w:val="hy-AM"/>
        </w:rPr>
        <w:t>Сметная часть включает смету в виде объемного листа.</w:t>
      </w:r>
    </w:p>
    <w:p w:rsidR="00917E1E" w:rsidRPr="00917E1E" w:rsidRDefault="00917E1E" w:rsidP="00917E1E">
      <w:pPr>
        <w:pStyle w:val="ListParagraph1"/>
        <w:ind w:left="0"/>
        <w:jc w:val="both"/>
        <w:rPr>
          <w:rFonts w:ascii="GHEA Grapalat" w:eastAsiaTheme="minorHAnsi" w:hAnsi="GHEA Grapalat" w:cstheme="minorBidi"/>
          <w:b/>
          <w:sz w:val="20"/>
          <w:szCs w:val="20"/>
          <w:lang w:val="hy-AM"/>
        </w:rPr>
      </w:pPr>
      <w:r w:rsidRPr="00917E1E">
        <w:rPr>
          <w:rFonts w:ascii="GHEA Grapalat" w:eastAsiaTheme="minorHAnsi" w:hAnsi="GHEA Grapalat" w:cstheme="minorBidi"/>
          <w:b/>
          <w:sz w:val="20"/>
          <w:szCs w:val="20"/>
          <w:lang w:val="hy-AM"/>
        </w:rPr>
        <w:t>Техническое задание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Обеспечение соответствия проектных решений, определенных архитектурно-строительной документацией, законодательству РА, нормативно-техническим документам и требованиям задания на проектирование посредством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Разработано в рамках рабочего проекта на основе экспертизы:</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1. Чертежная часть и спецификации,</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lastRenderedPageBreak/>
        <w:t>2. Обеспечение соответствия (сметных) объемов, закрепленных проектно-сметной документацией.</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Обсуждение изменений, дополнений, альтернативных решений, наиболее эффективных вариантов решения с проектной организацией в части отступлений от проектных решений в градостроительных документах, разработанных с нарушениями требований нормативно-технических документов путем экспертизы, с требованием обязательной доработки проверенных документов.</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Обеспечение экспертизы пакета проектно-сметной документации в соответствии с требованиями, предусмотренными техническим заданием заказчика.</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В случае грубых и (или) систематических нарушений проектировщиком требований и условий закона или иных правовых актов направление Заказчику ходатайства с соответствующей рекомендацией.</w:t>
      </w:r>
    </w:p>
    <w:p w:rsidR="00917E1E" w:rsidRPr="00917E1E" w:rsidRDefault="00917E1E" w:rsidP="00917E1E">
      <w:pPr>
        <w:ind w:firstLine="720"/>
        <w:rPr>
          <w:rFonts w:ascii="GHEA Grapalat" w:hAnsi="GHEA Grapalat" w:cs="Sylfaen"/>
          <w:color w:val="000000"/>
          <w:sz w:val="20"/>
          <w:szCs w:val="20"/>
        </w:rPr>
      </w:pPr>
      <w:r w:rsidRPr="00917E1E">
        <w:rPr>
          <w:rFonts w:ascii="GHEA Grapalat" w:hAnsi="GHEA Grapalat" w:cs="Sylfaen"/>
          <w:color w:val="000000"/>
          <w:sz w:val="20"/>
          <w:szCs w:val="20"/>
        </w:rPr>
        <w:t>● Предоставление заключения следующего содержания:</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t>"Соответствие проектной документации обязательным требованиям законодательства Республики Армения и нормативно-технических документов гарантируется" (положительное заключение экспертизы), или</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t xml:space="preserve"> «Проект возвращен на доработку», или</w:t>
      </w:r>
    </w:p>
    <w:p w:rsidR="00917E1E" w:rsidRPr="00917E1E" w:rsidRDefault="00917E1E" w:rsidP="00917E1E">
      <w:pPr>
        <w:numPr>
          <w:ilvl w:val="0"/>
          <w:numId w:val="36"/>
        </w:numPr>
        <w:rPr>
          <w:rFonts w:ascii="GHEA Grapalat" w:hAnsi="GHEA Grapalat" w:cs="Sylfaen"/>
          <w:color w:val="000000"/>
          <w:sz w:val="20"/>
          <w:szCs w:val="20"/>
        </w:rPr>
      </w:pPr>
      <w:r w:rsidRPr="00917E1E">
        <w:rPr>
          <w:rFonts w:ascii="GHEA Grapalat" w:hAnsi="GHEA Grapalat" w:cs="Sylfaen"/>
          <w:color w:val="000000"/>
          <w:sz w:val="20"/>
          <w:szCs w:val="20"/>
        </w:rPr>
        <w:t>«Проектная документация не соответствует требованиям законодательства Республики Армения и нормативно-технических документов».</w:t>
      </w:r>
    </w:p>
    <w:p w:rsidR="00917E1E" w:rsidRPr="00917E1E" w:rsidRDefault="00917E1E" w:rsidP="00917E1E">
      <w:pPr>
        <w:jc w:val="both"/>
        <w:rPr>
          <w:rFonts w:ascii="GHEA Grapalat" w:hAnsi="GHEA Grapalat"/>
          <w:b/>
          <w:color w:val="000000"/>
          <w:sz w:val="20"/>
          <w:szCs w:val="20"/>
          <w:lang w:val="hy-AM"/>
        </w:rPr>
      </w:pPr>
      <w:r w:rsidRPr="00917E1E">
        <w:rPr>
          <w:rFonts w:ascii="GHEA Grapalat" w:hAnsi="GHEA Grapalat"/>
          <w:b/>
          <w:color w:val="000000"/>
          <w:sz w:val="20"/>
          <w:szCs w:val="20"/>
          <w:lang w:val="hy-AM"/>
        </w:rPr>
        <w:t>Проводить экспертизу в соответствии с:</w:t>
      </w:r>
    </w:p>
    <w:p w:rsidR="00917E1E" w:rsidRPr="00917E1E" w:rsidRDefault="00917E1E" w:rsidP="00917E1E">
      <w:pPr>
        <w:pStyle w:val="ListParagraph1"/>
        <w:ind w:left="0" w:firstLine="708"/>
        <w:jc w:val="both"/>
        <w:rPr>
          <w:rFonts w:ascii="GHEA Grapalat" w:hAnsi="GHEA Grapalat"/>
          <w:color w:val="000000"/>
          <w:sz w:val="20"/>
          <w:szCs w:val="20"/>
          <w:lang w:val="ru-RU"/>
        </w:rPr>
      </w:pPr>
      <w:r w:rsidRPr="00917E1E">
        <w:rPr>
          <w:rFonts w:ascii="GHEA Grapalat" w:hAnsi="GHEA Grapalat"/>
          <w:color w:val="000000"/>
          <w:sz w:val="20"/>
          <w:szCs w:val="20"/>
          <w:lang w:val="ru-RU"/>
        </w:rPr>
        <w:t xml:space="preserve">● </w:t>
      </w:r>
      <w:r w:rsidRPr="00917E1E">
        <w:rPr>
          <w:rFonts w:ascii="GHEA Grapalat" w:hAnsi="GHEA Grapalat"/>
          <w:color w:val="000000"/>
          <w:sz w:val="20"/>
          <w:szCs w:val="20"/>
          <w:lang w:val="hy-AM"/>
        </w:rPr>
        <w:t>Закон РА О градостроительстве,</w:t>
      </w:r>
    </w:p>
    <w:p w:rsidR="00917E1E" w:rsidRPr="00917E1E" w:rsidRDefault="00917E1E" w:rsidP="00917E1E">
      <w:pPr>
        <w:pStyle w:val="ListParagraph1"/>
        <w:ind w:left="0" w:firstLine="708"/>
        <w:jc w:val="both"/>
        <w:rPr>
          <w:rFonts w:ascii="GHEA Grapalat" w:hAnsi="GHEA Grapalat"/>
          <w:color w:val="000000"/>
          <w:sz w:val="20"/>
          <w:szCs w:val="20"/>
          <w:lang w:val="ru-RU"/>
        </w:rPr>
      </w:pPr>
      <w:r w:rsidRPr="00917E1E">
        <w:rPr>
          <w:rFonts w:ascii="GHEA Grapalat" w:hAnsi="GHEA Grapalat"/>
          <w:color w:val="000000"/>
          <w:sz w:val="20"/>
          <w:szCs w:val="20"/>
          <w:lang w:val="ru-RU"/>
        </w:rPr>
        <w:t>● Закон О закупках РА,</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ru-RU"/>
        </w:rPr>
        <w:t xml:space="preserve">● </w:t>
      </w:r>
      <w:r w:rsidRPr="00917E1E">
        <w:rPr>
          <w:rFonts w:ascii="GHEA Grapalat" w:hAnsi="GHEA Grapalat"/>
          <w:color w:val="000000"/>
          <w:sz w:val="20"/>
          <w:szCs w:val="20"/>
          <w:lang w:val="hy-AM"/>
        </w:rPr>
        <w:t>Согласно решению правительства РА N 711-н от 6 мая 2010 года, поряд</w:t>
      </w:r>
      <w:proofErr w:type="spellStart"/>
      <w:r w:rsidRPr="00917E1E">
        <w:rPr>
          <w:rFonts w:ascii="GHEA Grapalat" w:hAnsi="GHEA Grapalat"/>
          <w:color w:val="000000"/>
          <w:sz w:val="20"/>
          <w:szCs w:val="20"/>
          <w:lang w:val="ru-RU"/>
        </w:rPr>
        <w:t>ок</w:t>
      </w:r>
      <w:proofErr w:type="spellEnd"/>
      <w:r w:rsidRPr="00917E1E">
        <w:rPr>
          <w:rFonts w:ascii="GHEA Grapalat" w:hAnsi="GHEA Grapalat"/>
          <w:color w:val="000000"/>
          <w:sz w:val="20"/>
          <w:szCs w:val="20"/>
          <w:lang w:val="hy-AM"/>
        </w:rPr>
        <w:t xml:space="preserve"> проведения экспертизы градостроительной документации,</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hy-AM"/>
        </w:rPr>
        <w:t xml:space="preserve">● Согласно </w:t>
      </w:r>
      <w:r w:rsidRPr="00917E1E">
        <w:rPr>
          <w:rFonts w:ascii="GHEA Grapalat" w:hAnsi="GHEA Grapalat"/>
          <w:color w:val="000000"/>
          <w:sz w:val="20"/>
          <w:szCs w:val="20"/>
          <w:lang w:val="ru-RU"/>
        </w:rPr>
        <w:t>т</w:t>
      </w:r>
      <w:r w:rsidRPr="00917E1E">
        <w:rPr>
          <w:rFonts w:ascii="GHEA Grapalat" w:hAnsi="GHEA Grapalat"/>
          <w:color w:val="000000"/>
          <w:sz w:val="20"/>
          <w:szCs w:val="20"/>
          <w:lang w:val="hy-AM"/>
        </w:rPr>
        <w:t>ехническ</w:t>
      </w:r>
      <w:r w:rsidRPr="00917E1E">
        <w:rPr>
          <w:rFonts w:ascii="GHEA Grapalat" w:hAnsi="GHEA Grapalat"/>
          <w:color w:val="000000"/>
          <w:sz w:val="20"/>
          <w:szCs w:val="20"/>
          <w:lang w:val="ru-RU"/>
        </w:rPr>
        <w:t xml:space="preserve">ому </w:t>
      </w:r>
      <w:r w:rsidRPr="00917E1E">
        <w:rPr>
          <w:rFonts w:ascii="GHEA Grapalat" w:hAnsi="GHEA Grapalat"/>
          <w:color w:val="000000"/>
          <w:sz w:val="20"/>
          <w:szCs w:val="20"/>
          <w:lang w:val="hy-AM"/>
        </w:rPr>
        <w:t>регламент</w:t>
      </w:r>
      <w:r w:rsidRPr="00917E1E">
        <w:rPr>
          <w:rFonts w:ascii="GHEA Grapalat" w:hAnsi="GHEA Grapalat"/>
          <w:color w:val="000000"/>
          <w:sz w:val="20"/>
          <w:szCs w:val="20"/>
          <w:lang w:val="ru-RU"/>
        </w:rPr>
        <w:t>у</w:t>
      </w:r>
      <w:r w:rsidRPr="00917E1E">
        <w:rPr>
          <w:rFonts w:ascii="GHEA Grapalat" w:hAnsi="GHEA Grapalat"/>
          <w:color w:val="000000"/>
          <w:sz w:val="20"/>
          <w:szCs w:val="20"/>
          <w:lang w:val="hy-AM"/>
        </w:rPr>
        <w:t xml:space="preserve"> Таможенного союза ՄՄ ՏԿ 014-2011,</w:t>
      </w:r>
    </w:p>
    <w:p w:rsidR="00917E1E" w:rsidRPr="00917E1E" w:rsidRDefault="00917E1E" w:rsidP="00917E1E">
      <w:pPr>
        <w:pStyle w:val="ListParagraph1"/>
        <w:ind w:left="0" w:firstLine="708"/>
        <w:jc w:val="both"/>
        <w:rPr>
          <w:rFonts w:ascii="GHEA Grapalat" w:hAnsi="GHEA Grapalat"/>
          <w:color w:val="000000"/>
          <w:sz w:val="20"/>
          <w:szCs w:val="20"/>
          <w:lang w:val="hy-AM"/>
        </w:rPr>
      </w:pPr>
      <w:r w:rsidRPr="00917E1E">
        <w:rPr>
          <w:rFonts w:ascii="GHEA Grapalat" w:hAnsi="GHEA Grapalat"/>
          <w:color w:val="000000"/>
          <w:sz w:val="20"/>
          <w:szCs w:val="20"/>
          <w:lang w:val="hy-AM"/>
        </w:rPr>
        <w:t>● Утвержденный решением № 596-N правительства РА от 19 марта 2015г. порядок выдачи разрешений и других документов с целью застройки в РА, проведения экспертизы градостроительной документации в РА, предоставления электронных градостроительных разрешений</w:t>
      </w:r>
    </w:p>
    <w:p w:rsidR="00917E1E" w:rsidRPr="00917E1E" w:rsidRDefault="00917E1E" w:rsidP="00917E1E">
      <w:pPr>
        <w:ind w:firstLine="720"/>
        <w:rPr>
          <w:rFonts w:ascii="GHEA Grapalat" w:hAnsi="GHEA Grapalat"/>
          <w:color w:val="000000"/>
          <w:sz w:val="20"/>
          <w:szCs w:val="20"/>
        </w:rPr>
      </w:pPr>
      <w:r w:rsidRPr="00917E1E">
        <w:rPr>
          <w:rFonts w:ascii="GHEA Grapalat" w:hAnsi="GHEA Grapalat"/>
          <w:color w:val="000000"/>
          <w:sz w:val="20"/>
          <w:szCs w:val="20"/>
          <w:lang w:val="hy-AM"/>
        </w:rPr>
        <w:t>● Утвержденный решением № 596-N правительства РА от 04 Мая 2017г.</w:t>
      </w:r>
      <w:r w:rsidRPr="00917E1E">
        <w:rPr>
          <w:rFonts w:ascii="GHEA Grapalat" w:hAnsi="GHEA Grapalat"/>
          <w:color w:val="000000"/>
          <w:sz w:val="20"/>
          <w:szCs w:val="20"/>
        </w:rPr>
        <w:t xml:space="preserve"> порядок организации процесса закупок.</w:t>
      </w:r>
    </w:p>
    <w:p w:rsidR="00917E1E" w:rsidRPr="00917E1E" w:rsidRDefault="00917E1E" w:rsidP="00917E1E">
      <w:pPr>
        <w:jc w:val="both"/>
        <w:rPr>
          <w:rFonts w:ascii="GHEA Grapalat" w:hAnsi="GHEA Grapalat"/>
          <w:b/>
          <w:color w:val="000000"/>
          <w:sz w:val="20"/>
          <w:szCs w:val="20"/>
        </w:rPr>
      </w:pPr>
      <w:r w:rsidRPr="00917E1E">
        <w:rPr>
          <w:rFonts w:ascii="GHEA Grapalat" w:hAnsi="GHEA Grapalat"/>
          <w:b/>
          <w:color w:val="000000"/>
          <w:sz w:val="20"/>
          <w:szCs w:val="20"/>
        </w:rPr>
        <w:t>Наличие необходимых лицензий и вкладышей к лицензиям на проведение экспертизы.</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2.1 Лицензия в соответствии с Законом РА "О лицензировании".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2.2 Вкладыши к лицензии, в соответствии с постановлением Правительства РА № 1533-Н от 27 декабря 2018 года.</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 разработка инженерных разделов градостроительной документации (кроме строительной части, а также работ, не требующих разрешения на строительство):</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а) проектная документация жилых, общественных, производственных зданий и сооружений: внутреннего и наружного электроснабжения, сетей электроосвещения;</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б) проектная документация жилых, общественных, производственных зданий и сооружений: внутренних и наружных сетей водоснабжения и водоотведения;</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в) проектная документация жилых, общественных, производственных зданий и сооружений: систем вентиляции, отопления и улучшения качества воздуха;</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г) проектная документация объектов связи: телекоммуникаций и систем сигнализации;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д) архитектурная часть архитектурно-строительной документации.</w:t>
      </w:r>
    </w:p>
    <w:p w:rsidR="00917E1E" w:rsidRPr="00917E1E" w:rsidRDefault="00917E1E" w:rsidP="00917E1E">
      <w:pPr>
        <w:ind w:firstLine="708"/>
        <w:jc w:val="both"/>
        <w:rPr>
          <w:rFonts w:ascii="GHEA Grapalat" w:hAnsi="GHEA Grapalat"/>
          <w:color w:val="000000"/>
          <w:sz w:val="20"/>
          <w:szCs w:val="20"/>
        </w:rPr>
      </w:pPr>
      <w:r w:rsidRPr="00917E1E">
        <w:rPr>
          <w:rFonts w:ascii="GHEA Grapalat" w:hAnsi="GHEA Grapalat"/>
          <w:color w:val="000000"/>
          <w:sz w:val="20"/>
          <w:szCs w:val="20"/>
        </w:rPr>
        <w:t>е) конструкционная часть архитектурно-строительной документации.</w:t>
      </w:r>
    </w:p>
    <w:p w:rsidR="00917E1E" w:rsidRDefault="00917E1E" w:rsidP="003B2F27">
      <w:pPr>
        <w:widowControl w:val="0"/>
        <w:spacing w:after="160" w:line="360" w:lineRule="auto"/>
        <w:jc w:val="right"/>
        <w:rPr>
          <w:rFonts w:ascii="GHEA Grapalat" w:hAnsi="GHEA Grapalat"/>
          <w:i/>
        </w:rPr>
      </w:pPr>
    </w:p>
    <w:p w:rsidR="00917E1E" w:rsidRDefault="00917E1E" w:rsidP="003B2F27">
      <w:pPr>
        <w:widowControl w:val="0"/>
        <w:spacing w:after="160" w:line="360" w:lineRule="auto"/>
        <w:jc w:val="right"/>
        <w:rPr>
          <w:rFonts w:ascii="GHEA Grapalat" w:hAnsi="GHEA Grapalat"/>
          <w:i/>
        </w:rPr>
      </w:pPr>
    </w:p>
    <w:p w:rsidR="00917E1E" w:rsidRDefault="00917E1E" w:rsidP="003B2F27">
      <w:pPr>
        <w:widowControl w:val="0"/>
        <w:spacing w:after="160" w:line="360" w:lineRule="auto"/>
        <w:jc w:val="right"/>
        <w:rPr>
          <w:rFonts w:ascii="GHEA Grapalat" w:hAnsi="GHEA Grapalat"/>
          <w:i/>
        </w:rPr>
      </w:pP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2318"/>
        <w:gridCol w:w="760"/>
        <w:gridCol w:w="660"/>
        <w:gridCol w:w="567"/>
        <w:gridCol w:w="425"/>
        <w:gridCol w:w="426"/>
        <w:gridCol w:w="425"/>
        <w:gridCol w:w="425"/>
        <w:gridCol w:w="425"/>
        <w:gridCol w:w="426"/>
        <w:gridCol w:w="425"/>
        <w:gridCol w:w="139"/>
        <w:gridCol w:w="286"/>
        <w:gridCol w:w="425"/>
        <w:gridCol w:w="426"/>
        <w:gridCol w:w="425"/>
        <w:gridCol w:w="426"/>
      </w:tblGrid>
      <w:tr w:rsidR="003B2F27" w:rsidRPr="00F412AC" w:rsidTr="002431BE">
        <w:trPr>
          <w:trHeight w:val="363"/>
          <w:jc w:val="center"/>
        </w:trPr>
        <w:tc>
          <w:tcPr>
            <w:tcW w:w="11627" w:type="dxa"/>
            <w:gridSpan w:val="19"/>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2431BE">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3738" w:type="dxa"/>
            <w:gridSpan w:val="3"/>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5671" w:type="dxa"/>
            <w:gridSpan w:val="14"/>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7D430D" w:rsidRPr="007D430D">
              <w:rPr>
                <w:rFonts w:ascii="GHEA Grapalat" w:hAnsi="GHEA Grapalat"/>
                <w:sz w:val="16"/>
              </w:rPr>
              <w:t>23</w:t>
            </w:r>
            <w:r w:rsidR="007D430D">
              <w:rPr>
                <w:rFonts w:ascii="GHEA Grapalat" w:hAnsi="GHEA Grapalat"/>
                <w:sz w:val="16"/>
              </w:rPr>
              <w:t>г</w:t>
            </w:r>
            <w:r>
              <w:rPr>
                <w:rFonts w:ascii="GHEA Grapalat" w:hAnsi="GHEA Grapalat"/>
                <w:sz w:val="16"/>
              </w:rPr>
              <w:t>., по месяцам, в том числе</w:t>
            </w:r>
            <w:r>
              <w:rPr>
                <w:rStyle w:val="af6"/>
                <w:rFonts w:ascii="GHEA Grapalat" w:hAnsi="GHEA Grapalat"/>
                <w:sz w:val="16"/>
              </w:rPr>
              <w:footnoteReference w:customMarkFollows="1" w:id="10"/>
              <w:t>**</w:t>
            </w:r>
          </w:p>
        </w:tc>
      </w:tr>
      <w:tr w:rsidR="003B2F27" w:rsidRPr="00F412AC" w:rsidTr="002431BE">
        <w:trPr>
          <w:cantSplit/>
          <w:trHeight w:val="1134"/>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3738" w:type="dxa"/>
            <w:gridSpan w:val="3"/>
          </w:tcPr>
          <w:p w:rsidR="003B2F27" w:rsidRPr="00F412AC" w:rsidRDefault="003B2F27" w:rsidP="005B7138">
            <w:pPr>
              <w:widowControl w:val="0"/>
              <w:spacing w:after="120"/>
              <w:jc w:val="center"/>
              <w:rPr>
                <w:rFonts w:ascii="GHEA Grapalat" w:hAnsi="GHEA Grapalat"/>
                <w:sz w:val="16"/>
              </w:rPr>
            </w:pPr>
          </w:p>
        </w:tc>
        <w:tc>
          <w:tcPr>
            <w:tcW w:w="567" w:type="dxa"/>
            <w:textDirection w:val="btLr"/>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425" w:type="dxa"/>
            <w:textDirection w:val="btLr"/>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426" w:type="dxa"/>
            <w:textDirection w:val="btLr"/>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425" w:type="dxa"/>
            <w:textDirection w:val="btLr"/>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425" w:type="dxa"/>
            <w:textDirection w:val="btLr"/>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425" w:type="dxa"/>
            <w:textDirection w:val="btLr"/>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426" w:type="dxa"/>
            <w:textDirection w:val="btLr"/>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425" w:type="dxa"/>
            <w:textDirection w:val="btLr"/>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425" w:type="dxa"/>
            <w:gridSpan w:val="2"/>
            <w:textDirection w:val="btLr"/>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425" w:type="dxa"/>
            <w:textDirection w:val="btLr"/>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426" w:type="dxa"/>
            <w:textDirection w:val="btLr"/>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425" w:type="dxa"/>
            <w:textDirection w:val="btLr"/>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426" w:type="dxa"/>
            <w:textDirection w:val="btLr"/>
            <w:vAlign w:val="center"/>
          </w:tcPr>
          <w:p w:rsidR="003B2F27" w:rsidRPr="00CA2754" w:rsidRDefault="003B2F27" w:rsidP="00917E1E">
            <w:pPr>
              <w:widowControl w:val="0"/>
              <w:spacing w:after="120"/>
              <w:ind w:left="113" w:right="-1"/>
              <w:jc w:val="center"/>
              <w:rPr>
                <w:rFonts w:ascii="GHEA Grapalat" w:hAnsi="GHEA Grapalat"/>
                <w:sz w:val="16"/>
                <w:lang w:val="en-US"/>
              </w:rPr>
            </w:pPr>
            <w:r w:rsidRPr="00F412AC">
              <w:rPr>
                <w:rFonts w:ascii="GHEA Grapalat" w:hAnsi="GHEA Grapalat"/>
                <w:sz w:val="16"/>
              </w:rPr>
              <w:t>Всего</w:t>
            </w:r>
          </w:p>
        </w:tc>
      </w:tr>
      <w:tr w:rsidR="00917E1E" w:rsidRPr="00F412AC" w:rsidTr="002431BE">
        <w:trPr>
          <w:trHeight w:val="1194"/>
          <w:jc w:val="center"/>
        </w:trPr>
        <w:tc>
          <w:tcPr>
            <w:tcW w:w="1006" w:type="dxa"/>
          </w:tcPr>
          <w:p w:rsidR="00917E1E" w:rsidRPr="00064ADD" w:rsidRDefault="00917E1E" w:rsidP="00917E1E">
            <w:pPr>
              <w:jc w:val="center"/>
              <w:rPr>
                <w:rFonts w:ascii="GHEA Grapalat" w:hAnsi="GHEA Grapalat"/>
                <w:sz w:val="20"/>
                <w:lang w:val="es-ES"/>
              </w:rPr>
            </w:pPr>
            <w:r>
              <w:rPr>
                <w:rFonts w:ascii="GHEA Grapalat" w:hAnsi="GHEA Grapalat"/>
                <w:sz w:val="20"/>
                <w:lang w:val="hy-AM"/>
              </w:rPr>
              <w:t>1</w:t>
            </w:r>
          </w:p>
        </w:tc>
        <w:tc>
          <w:tcPr>
            <w:tcW w:w="1212" w:type="dxa"/>
          </w:tcPr>
          <w:p w:rsidR="00917E1E" w:rsidRPr="00064ADD" w:rsidRDefault="00917E1E" w:rsidP="00917E1E">
            <w:pPr>
              <w:jc w:val="center"/>
              <w:rPr>
                <w:rFonts w:ascii="GHEA Grapalat" w:hAnsi="GHEA Grapalat"/>
                <w:sz w:val="20"/>
                <w:lang w:val="es-ES"/>
              </w:rPr>
            </w:pPr>
            <w:r w:rsidRPr="00B01B26">
              <w:rPr>
                <w:rFonts w:ascii="GHEA Grapalat" w:hAnsi="GHEA Grapalat"/>
                <w:sz w:val="20"/>
                <w:lang w:val="hy-AM"/>
              </w:rPr>
              <w:t>50531140</w:t>
            </w:r>
          </w:p>
        </w:tc>
        <w:tc>
          <w:tcPr>
            <w:tcW w:w="3738" w:type="dxa"/>
            <w:gridSpan w:val="3"/>
          </w:tcPr>
          <w:p w:rsidR="00917E1E" w:rsidRPr="007D430D" w:rsidRDefault="007D430D" w:rsidP="007D430D">
            <w:pPr>
              <w:spacing w:line="259" w:lineRule="auto"/>
              <w:contextualSpacing/>
              <w:jc w:val="center"/>
              <w:rPr>
                <w:rFonts w:ascii="GHEA Grapalat" w:hAnsi="GHEA Grapalat"/>
                <w:sz w:val="16"/>
                <w:szCs w:val="16"/>
              </w:rPr>
            </w:pPr>
            <w:r w:rsidRPr="007D430D">
              <w:rPr>
                <w:rFonts w:ascii="GHEA Grapalat" w:hAnsi="GHEA Grapalat"/>
                <w:sz w:val="16"/>
                <w:szCs w:val="16"/>
              </w:rPr>
              <w:t xml:space="preserve">Услуги проведения экспертизы проектно-сметной документации и предоставления заключения на строительство двухэтажного морга для НПЦСМ ГНКО МЗ РА в городе Севан </w:t>
            </w:r>
            <w:proofErr w:type="spellStart"/>
            <w:r w:rsidRPr="007D430D">
              <w:rPr>
                <w:rFonts w:ascii="GHEA Grapalat" w:hAnsi="GHEA Grapalat"/>
                <w:sz w:val="16"/>
                <w:szCs w:val="16"/>
              </w:rPr>
              <w:t>Гегаркуникской</w:t>
            </w:r>
            <w:proofErr w:type="spellEnd"/>
            <w:r w:rsidRPr="007D430D">
              <w:rPr>
                <w:rFonts w:ascii="GHEA Grapalat" w:hAnsi="GHEA Grapalat"/>
                <w:sz w:val="16"/>
                <w:szCs w:val="16"/>
              </w:rPr>
              <w:t xml:space="preserve"> области</w:t>
            </w:r>
          </w:p>
        </w:tc>
        <w:tc>
          <w:tcPr>
            <w:tcW w:w="567" w:type="dxa"/>
            <w:vAlign w:val="center"/>
          </w:tcPr>
          <w:p w:rsidR="00917E1E" w:rsidRPr="00064ADD" w:rsidRDefault="00917E1E" w:rsidP="00917E1E">
            <w:pPr>
              <w:jc w:val="center"/>
              <w:rPr>
                <w:rFonts w:ascii="GHEA Grapalat" w:hAnsi="GHEA Grapalat"/>
                <w:lang w:val="pt-BR"/>
              </w:rPr>
            </w:pPr>
            <w:r>
              <w:rPr>
                <w:rFonts w:ascii="GHEA Grapalat" w:hAnsi="GHEA Grapalat"/>
                <w:lang w:val="pt-BR"/>
              </w:rPr>
              <w:t>-</w:t>
            </w:r>
          </w:p>
        </w:tc>
        <w:tc>
          <w:tcPr>
            <w:tcW w:w="425" w:type="dxa"/>
            <w:vAlign w:val="center"/>
          </w:tcPr>
          <w:p w:rsidR="00917E1E" w:rsidRPr="00064ADD" w:rsidRDefault="00917E1E" w:rsidP="00917E1E">
            <w:pPr>
              <w:jc w:val="center"/>
              <w:rPr>
                <w:rFonts w:ascii="GHEA Grapalat" w:hAnsi="GHEA Grapalat"/>
                <w:lang w:val="pt-BR"/>
              </w:rPr>
            </w:pPr>
            <w:r>
              <w:rPr>
                <w:rFonts w:ascii="GHEA Grapalat" w:hAnsi="GHEA Grapalat"/>
                <w:lang w:val="pt-BR"/>
              </w:rPr>
              <w:t>-</w:t>
            </w:r>
          </w:p>
        </w:tc>
        <w:tc>
          <w:tcPr>
            <w:tcW w:w="426"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6"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gridSpan w:val="2"/>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6" w:type="dxa"/>
            <w:textDirection w:val="btLr"/>
            <w:vAlign w:val="center"/>
          </w:tcPr>
          <w:p w:rsidR="00917E1E" w:rsidRPr="00064ADD" w:rsidRDefault="00917E1E" w:rsidP="00917E1E">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25" w:type="dxa"/>
            <w:textDirection w:val="btLr"/>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100%</w:t>
            </w:r>
          </w:p>
        </w:tc>
        <w:tc>
          <w:tcPr>
            <w:tcW w:w="426" w:type="dxa"/>
            <w:textDirection w:val="btLr"/>
            <w:vAlign w:val="center"/>
          </w:tcPr>
          <w:p w:rsidR="00917E1E" w:rsidRPr="00064ADD" w:rsidRDefault="00917E1E" w:rsidP="00917E1E">
            <w:pPr>
              <w:jc w:val="center"/>
              <w:rPr>
                <w:rFonts w:ascii="GHEA Grapalat" w:hAnsi="GHEA Grapalat"/>
                <w:b/>
                <w:lang w:val="pt-BR"/>
              </w:rPr>
            </w:pPr>
            <w:r>
              <w:rPr>
                <w:rFonts w:ascii="GHEA Grapalat" w:hAnsi="GHEA Grapalat" w:cs="Arial"/>
                <w:sz w:val="18"/>
                <w:szCs w:val="18"/>
                <w:lang w:val="pt-BR"/>
              </w:rPr>
              <w:t>100%</w:t>
            </w:r>
          </w:p>
        </w:tc>
      </w:tr>
      <w:tr w:rsidR="00917E1E" w:rsidRPr="00F412AC" w:rsidTr="002431BE">
        <w:trPr>
          <w:trHeight w:val="952"/>
          <w:jc w:val="center"/>
        </w:trPr>
        <w:tc>
          <w:tcPr>
            <w:tcW w:w="1006" w:type="dxa"/>
          </w:tcPr>
          <w:p w:rsidR="00917E1E" w:rsidRPr="00064ADD" w:rsidRDefault="00917E1E" w:rsidP="00917E1E">
            <w:pPr>
              <w:jc w:val="center"/>
              <w:rPr>
                <w:rFonts w:ascii="GHEA Grapalat" w:hAnsi="GHEA Grapalat"/>
                <w:sz w:val="20"/>
                <w:lang w:val="es-ES"/>
              </w:rPr>
            </w:pPr>
            <w:r>
              <w:rPr>
                <w:rFonts w:ascii="GHEA Grapalat" w:hAnsi="GHEA Grapalat"/>
                <w:sz w:val="20"/>
                <w:lang w:val="hy-AM"/>
              </w:rPr>
              <w:t>2</w:t>
            </w:r>
          </w:p>
        </w:tc>
        <w:tc>
          <w:tcPr>
            <w:tcW w:w="1212" w:type="dxa"/>
          </w:tcPr>
          <w:p w:rsidR="00917E1E" w:rsidRPr="00064ADD" w:rsidRDefault="00917E1E" w:rsidP="00917E1E">
            <w:pPr>
              <w:jc w:val="center"/>
              <w:rPr>
                <w:rFonts w:ascii="GHEA Grapalat" w:hAnsi="GHEA Grapalat"/>
                <w:sz w:val="20"/>
                <w:lang w:val="es-ES"/>
              </w:rPr>
            </w:pPr>
            <w:r w:rsidRPr="00B01B26">
              <w:rPr>
                <w:rFonts w:ascii="GHEA Grapalat" w:hAnsi="GHEA Grapalat"/>
                <w:sz w:val="20"/>
                <w:lang w:val="hy-AM"/>
              </w:rPr>
              <w:t>50531140</w:t>
            </w:r>
          </w:p>
        </w:tc>
        <w:tc>
          <w:tcPr>
            <w:tcW w:w="3738" w:type="dxa"/>
            <w:gridSpan w:val="3"/>
          </w:tcPr>
          <w:p w:rsidR="00917E1E" w:rsidRPr="007D430D" w:rsidRDefault="007D430D" w:rsidP="007D430D">
            <w:pPr>
              <w:spacing w:line="259" w:lineRule="auto"/>
              <w:contextualSpacing/>
              <w:jc w:val="center"/>
              <w:rPr>
                <w:rFonts w:ascii="GHEA Grapalat" w:hAnsi="GHEA Grapalat"/>
                <w:sz w:val="16"/>
                <w:szCs w:val="16"/>
              </w:rPr>
            </w:pPr>
            <w:r w:rsidRPr="007D430D">
              <w:rPr>
                <w:rFonts w:ascii="GHEA Grapalat" w:hAnsi="GHEA Grapalat"/>
                <w:sz w:val="16"/>
                <w:szCs w:val="16"/>
              </w:rPr>
              <w:t xml:space="preserve">Услуги проведения экспертизы проектно-сметной документации и предоставления заключения на </w:t>
            </w:r>
            <w:r w:rsidRPr="007D430D">
              <w:rPr>
                <w:rFonts w:ascii="GHEA Grapalat" w:hAnsi="GHEA Grapalat"/>
                <w:sz w:val="16"/>
                <w:szCs w:val="16"/>
                <w:lang w:val="hy-AM"/>
              </w:rPr>
              <w:t>строительств</w:t>
            </w:r>
            <w:r w:rsidRPr="007D430D">
              <w:rPr>
                <w:rFonts w:ascii="GHEA Grapalat" w:hAnsi="GHEA Grapalat"/>
                <w:sz w:val="16"/>
                <w:szCs w:val="16"/>
              </w:rPr>
              <w:t>о</w:t>
            </w:r>
            <w:r w:rsidRPr="007D430D">
              <w:rPr>
                <w:rFonts w:ascii="GHEA Grapalat" w:hAnsi="GHEA Grapalat"/>
                <w:sz w:val="16"/>
                <w:szCs w:val="16"/>
                <w:lang w:val="hy-AM"/>
              </w:rPr>
              <w:t xml:space="preserve"> двухэтажного морга для </w:t>
            </w:r>
            <w:r w:rsidRPr="007D430D">
              <w:rPr>
                <w:rFonts w:ascii="GHEA Grapalat" w:hAnsi="GHEA Grapalat"/>
                <w:sz w:val="16"/>
                <w:szCs w:val="16"/>
              </w:rPr>
              <w:t>НПЦСМ ГНКО</w:t>
            </w:r>
            <w:r w:rsidRPr="007D430D">
              <w:rPr>
                <w:rFonts w:ascii="GHEA Grapalat" w:hAnsi="GHEA Grapalat"/>
                <w:sz w:val="16"/>
                <w:szCs w:val="16"/>
                <w:lang w:val="hy-AM"/>
              </w:rPr>
              <w:t xml:space="preserve"> М</w:t>
            </w:r>
            <w:r w:rsidRPr="007D430D">
              <w:rPr>
                <w:rFonts w:ascii="GHEA Grapalat" w:hAnsi="GHEA Grapalat"/>
                <w:sz w:val="16"/>
                <w:szCs w:val="16"/>
              </w:rPr>
              <w:t>З</w:t>
            </w:r>
            <w:r w:rsidRPr="007D430D">
              <w:rPr>
                <w:rFonts w:ascii="GHEA Grapalat" w:hAnsi="GHEA Grapalat"/>
                <w:sz w:val="16"/>
                <w:szCs w:val="16"/>
                <w:lang w:val="hy-AM"/>
              </w:rPr>
              <w:t xml:space="preserve"> РА в городе Берд Тавушской области</w:t>
            </w:r>
          </w:p>
        </w:tc>
        <w:tc>
          <w:tcPr>
            <w:tcW w:w="567" w:type="dxa"/>
            <w:vAlign w:val="center"/>
          </w:tcPr>
          <w:p w:rsidR="00917E1E" w:rsidRPr="00064ADD" w:rsidRDefault="00917E1E" w:rsidP="00917E1E">
            <w:pPr>
              <w:jc w:val="center"/>
              <w:rPr>
                <w:rFonts w:ascii="GHEA Grapalat" w:hAnsi="GHEA Grapalat"/>
                <w:lang w:val="pt-BR"/>
              </w:rPr>
            </w:pPr>
            <w:r>
              <w:rPr>
                <w:rFonts w:ascii="GHEA Grapalat" w:hAnsi="GHEA Grapalat"/>
                <w:lang w:val="pt-BR"/>
              </w:rPr>
              <w:t>-</w:t>
            </w:r>
          </w:p>
        </w:tc>
        <w:tc>
          <w:tcPr>
            <w:tcW w:w="425" w:type="dxa"/>
            <w:vAlign w:val="center"/>
          </w:tcPr>
          <w:p w:rsidR="00917E1E" w:rsidRPr="00064ADD" w:rsidRDefault="00917E1E" w:rsidP="00917E1E">
            <w:pPr>
              <w:jc w:val="center"/>
              <w:rPr>
                <w:rFonts w:ascii="GHEA Grapalat" w:hAnsi="GHEA Grapalat"/>
                <w:lang w:val="pt-BR"/>
              </w:rPr>
            </w:pPr>
            <w:r>
              <w:rPr>
                <w:rFonts w:ascii="GHEA Grapalat" w:hAnsi="GHEA Grapalat"/>
                <w:lang w:val="pt-BR"/>
              </w:rPr>
              <w:t>-</w:t>
            </w:r>
          </w:p>
        </w:tc>
        <w:tc>
          <w:tcPr>
            <w:tcW w:w="426"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6"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gridSpan w:val="2"/>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6" w:type="dxa"/>
            <w:textDirection w:val="btLr"/>
            <w:vAlign w:val="center"/>
          </w:tcPr>
          <w:p w:rsidR="00917E1E" w:rsidRPr="00064ADD" w:rsidRDefault="00917E1E" w:rsidP="00917E1E">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25" w:type="dxa"/>
            <w:textDirection w:val="btLr"/>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100%</w:t>
            </w:r>
          </w:p>
        </w:tc>
        <w:tc>
          <w:tcPr>
            <w:tcW w:w="426" w:type="dxa"/>
            <w:textDirection w:val="btLr"/>
            <w:vAlign w:val="center"/>
          </w:tcPr>
          <w:p w:rsidR="00917E1E" w:rsidRPr="00064ADD" w:rsidRDefault="00917E1E" w:rsidP="00917E1E">
            <w:pPr>
              <w:jc w:val="center"/>
              <w:rPr>
                <w:rFonts w:ascii="GHEA Grapalat" w:hAnsi="GHEA Grapalat"/>
                <w:b/>
                <w:lang w:val="pt-BR"/>
              </w:rPr>
            </w:pPr>
            <w:r>
              <w:rPr>
                <w:rFonts w:ascii="GHEA Grapalat" w:hAnsi="GHEA Grapalat" w:cs="Arial"/>
                <w:sz w:val="18"/>
                <w:szCs w:val="18"/>
                <w:lang w:val="pt-BR"/>
              </w:rPr>
              <w:t>100%</w:t>
            </w:r>
          </w:p>
        </w:tc>
      </w:tr>
      <w:tr w:rsidR="00917E1E" w:rsidRPr="00F412AC" w:rsidTr="002431BE">
        <w:trPr>
          <w:trHeight w:val="1116"/>
          <w:jc w:val="center"/>
        </w:trPr>
        <w:tc>
          <w:tcPr>
            <w:tcW w:w="1006" w:type="dxa"/>
          </w:tcPr>
          <w:p w:rsidR="00917E1E" w:rsidRPr="00064ADD" w:rsidRDefault="00917E1E" w:rsidP="00917E1E">
            <w:pPr>
              <w:jc w:val="center"/>
              <w:rPr>
                <w:rFonts w:ascii="GHEA Grapalat" w:hAnsi="GHEA Grapalat"/>
                <w:sz w:val="20"/>
                <w:lang w:val="es-ES"/>
              </w:rPr>
            </w:pPr>
            <w:r>
              <w:rPr>
                <w:rFonts w:ascii="GHEA Grapalat" w:hAnsi="GHEA Grapalat"/>
                <w:sz w:val="20"/>
                <w:lang w:val="hy-AM"/>
              </w:rPr>
              <w:t>3</w:t>
            </w:r>
          </w:p>
        </w:tc>
        <w:tc>
          <w:tcPr>
            <w:tcW w:w="1212" w:type="dxa"/>
          </w:tcPr>
          <w:p w:rsidR="00917E1E" w:rsidRPr="00064ADD" w:rsidRDefault="00917E1E" w:rsidP="00917E1E">
            <w:pPr>
              <w:jc w:val="center"/>
              <w:rPr>
                <w:rFonts w:ascii="GHEA Grapalat" w:hAnsi="GHEA Grapalat"/>
                <w:sz w:val="20"/>
                <w:lang w:val="es-ES"/>
              </w:rPr>
            </w:pPr>
            <w:r w:rsidRPr="00B01B26">
              <w:rPr>
                <w:rFonts w:ascii="GHEA Grapalat" w:hAnsi="GHEA Grapalat"/>
                <w:sz w:val="20"/>
                <w:lang w:val="hy-AM"/>
              </w:rPr>
              <w:t>50531140</w:t>
            </w:r>
          </w:p>
        </w:tc>
        <w:tc>
          <w:tcPr>
            <w:tcW w:w="3738" w:type="dxa"/>
            <w:gridSpan w:val="3"/>
          </w:tcPr>
          <w:p w:rsidR="00917E1E" w:rsidRPr="007D430D" w:rsidRDefault="007D430D" w:rsidP="007D430D">
            <w:pPr>
              <w:spacing w:line="259" w:lineRule="auto"/>
              <w:contextualSpacing/>
              <w:jc w:val="center"/>
              <w:rPr>
                <w:rFonts w:ascii="GHEA Grapalat" w:hAnsi="GHEA Grapalat"/>
                <w:sz w:val="16"/>
                <w:szCs w:val="16"/>
              </w:rPr>
            </w:pPr>
            <w:r w:rsidRPr="007D430D">
              <w:rPr>
                <w:rFonts w:ascii="GHEA Grapalat" w:hAnsi="GHEA Grapalat"/>
                <w:sz w:val="16"/>
                <w:szCs w:val="16"/>
              </w:rPr>
              <w:t xml:space="preserve">Услуги проведения экспертизы проектно-сметной документации и предоставления заключения </w:t>
            </w:r>
            <w:proofErr w:type="spellStart"/>
            <w:r w:rsidRPr="007D430D">
              <w:rPr>
                <w:rFonts w:ascii="GHEA Grapalat" w:hAnsi="GHEA Grapalat"/>
                <w:sz w:val="16"/>
                <w:szCs w:val="16"/>
              </w:rPr>
              <w:t>заключения</w:t>
            </w:r>
            <w:proofErr w:type="spellEnd"/>
            <w:r w:rsidRPr="007D430D">
              <w:rPr>
                <w:rFonts w:ascii="GHEA Grapalat" w:hAnsi="GHEA Grapalat"/>
                <w:sz w:val="16"/>
                <w:szCs w:val="16"/>
              </w:rPr>
              <w:t xml:space="preserve"> на капитальный ремонт </w:t>
            </w:r>
            <w:r w:rsidRPr="007D430D">
              <w:rPr>
                <w:rFonts w:ascii="GHEA Grapalat" w:hAnsi="GHEA Grapalat"/>
                <w:sz w:val="16"/>
                <w:szCs w:val="16"/>
                <w:lang w:val="hy-AM"/>
              </w:rPr>
              <w:t xml:space="preserve">двухэтажного морга для </w:t>
            </w:r>
            <w:r w:rsidRPr="007D430D">
              <w:rPr>
                <w:rFonts w:ascii="GHEA Grapalat" w:hAnsi="GHEA Grapalat"/>
                <w:sz w:val="16"/>
                <w:szCs w:val="16"/>
              </w:rPr>
              <w:t>НПЦСМ ГНКО</w:t>
            </w:r>
            <w:r w:rsidRPr="007D430D">
              <w:rPr>
                <w:rFonts w:ascii="GHEA Grapalat" w:hAnsi="GHEA Grapalat"/>
                <w:sz w:val="16"/>
                <w:szCs w:val="16"/>
                <w:lang w:val="hy-AM"/>
              </w:rPr>
              <w:t xml:space="preserve"> М</w:t>
            </w:r>
            <w:r w:rsidRPr="007D430D">
              <w:rPr>
                <w:rFonts w:ascii="GHEA Grapalat" w:hAnsi="GHEA Grapalat"/>
                <w:sz w:val="16"/>
                <w:szCs w:val="16"/>
              </w:rPr>
              <w:t>З</w:t>
            </w:r>
            <w:r w:rsidRPr="007D430D">
              <w:rPr>
                <w:rFonts w:ascii="GHEA Grapalat" w:hAnsi="GHEA Grapalat"/>
                <w:sz w:val="16"/>
                <w:szCs w:val="16"/>
                <w:lang w:val="hy-AM"/>
              </w:rPr>
              <w:t xml:space="preserve"> РА в городе </w:t>
            </w:r>
            <w:r w:rsidRPr="007D430D">
              <w:rPr>
                <w:rFonts w:ascii="GHEA Grapalat" w:hAnsi="GHEA Grapalat"/>
                <w:sz w:val="16"/>
                <w:szCs w:val="16"/>
              </w:rPr>
              <w:t xml:space="preserve">Капан </w:t>
            </w:r>
            <w:proofErr w:type="spellStart"/>
            <w:r w:rsidRPr="007D430D">
              <w:rPr>
                <w:rFonts w:ascii="GHEA Grapalat" w:hAnsi="GHEA Grapalat"/>
                <w:sz w:val="16"/>
                <w:szCs w:val="16"/>
              </w:rPr>
              <w:t>Сюникской</w:t>
            </w:r>
            <w:proofErr w:type="spellEnd"/>
            <w:r w:rsidRPr="007D430D">
              <w:rPr>
                <w:rFonts w:ascii="GHEA Grapalat" w:hAnsi="GHEA Grapalat"/>
                <w:sz w:val="16"/>
                <w:szCs w:val="16"/>
                <w:lang w:val="hy-AM"/>
              </w:rPr>
              <w:t xml:space="preserve"> области</w:t>
            </w:r>
          </w:p>
        </w:tc>
        <w:tc>
          <w:tcPr>
            <w:tcW w:w="567" w:type="dxa"/>
            <w:vAlign w:val="center"/>
          </w:tcPr>
          <w:p w:rsidR="00917E1E" w:rsidRPr="00064ADD" w:rsidRDefault="00917E1E" w:rsidP="00917E1E">
            <w:pPr>
              <w:jc w:val="center"/>
              <w:rPr>
                <w:rFonts w:ascii="GHEA Grapalat" w:hAnsi="GHEA Grapalat"/>
                <w:lang w:val="pt-BR"/>
              </w:rPr>
            </w:pPr>
            <w:r>
              <w:rPr>
                <w:rFonts w:ascii="GHEA Grapalat" w:hAnsi="GHEA Grapalat"/>
                <w:lang w:val="pt-BR"/>
              </w:rPr>
              <w:t>-</w:t>
            </w:r>
          </w:p>
        </w:tc>
        <w:tc>
          <w:tcPr>
            <w:tcW w:w="425" w:type="dxa"/>
            <w:vAlign w:val="center"/>
          </w:tcPr>
          <w:p w:rsidR="00917E1E" w:rsidRPr="00064ADD" w:rsidRDefault="00917E1E" w:rsidP="00917E1E">
            <w:pPr>
              <w:jc w:val="center"/>
              <w:rPr>
                <w:rFonts w:ascii="GHEA Grapalat" w:hAnsi="GHEA Grapalat"/>
                <w:lang w:val="pt-BR"/>
              </w:rPr>
            </w:pPr>
            <w:r>
              <w:rPr>
                <w:rFonts w:ascii="GHEA Grapalat" w:hAnsi="GHEA Grapalat"/>
                <w:lang w:val="pt-BR"/>
              </w:rPr>
              <w:t>-</w:t>
            </w:r>
          </w:p>
        </w:tc>
        <w:tc>
          <w:tcPr>
            <w:tcW w:w="426"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6"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gridSpan w:val="2"/>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5" w:type="dxa"/>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w:t>
            </w:r>
          </w:p>
        </w:tc>
        <w:tc>
          <w:tcPr>
            <w:tcW w:w="426" w:type="dxa"/>
            <w:textDirection w:val="btLr"/>
            <w:vAlign w:val="center"/>
          </w:tcPr>
          <w:p w:rsidR="00917E1E" w:rsidRPr="00064ADD" w:rsidRDefault="00917E1E" w:rsidP="00917E1E">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25" w:type="dxa"/>
            <w:textDirection w:val="btLr"/>
            <w:vAlign w:val="center"/>
          </w:tcPr>
          <w:p w:rsidR="00917E1E" w:rsidRPr="00064ADD" w:rsidRDefault="00917E1E" w:rsidP="00917E1E">
            <w:pPr>
              <w:jc w:val="center"/>
              <w:rPr>
                <w:rFonts w:ascii="GHEA Grapalat" w:hAnsi="GHEA Grapalat" w:cs="Arial"/>
                <w:sz w:val="18"/>
                <w:szCs w:val="18"/>
                <w:lang w:val="pt-BR"/>
              </w:rPr>
            </w:pPr>
            <w:r>
              <w:rPr>
                <w:rFonts w:ascii="GHEA Grapalat" w:hAnsi="GHEA Grapalat" w:cs="Arial"/>
                <w:sz w:val="18"/>
                <w:szCs w:val="18"/>
                <w:lang w:val="pt-BR"/>
              </w:rPr>
              <w:t>100%</w:t>
            </w:r>
          </w:p>
        </w:tc>
        <w:tc>
          <w:tcPr>
            <w:tcW w:w="426" w:type="dxa"/>
            <w:textDirection w:val="btLr"/>
            <w:vAlign w:val="center"/>
          </w:tcPr>
          <w:p w:rsidR="00917E1E" w:rsidRPr="00064ADD" w:rsidRDefault="00917E1E" w:rsidP="00917E1E">
            <w:pPr>
              <w:jc w:val="center"/>
              <w:rPr>
                <w:rFonts w:ascii="GHEA Grapalat" w:hAnsi="GHEA Grapalat"/>
                <w:b/>
                <w:lang w:val="pt-BR"/>
              </w:rPr>
            </w:pPr>
            <w:r>
              <w:rPr>
                <w:rFonts w:ascii="GHEA Grapalat" w:hAnsi="GHEA Grapalat" w:cs="Arial"/>
                <w:sz w:val="18"/>
                <w:szCs w:val="18"/>
                <w:lang w:val="pt-BR"/>
              </w:rPr>
              <w:t>100%</w:t>
            </w:r>
          </w:p>
        </w:tc>
      </w:tr>
      <w:tr w:rsidR="003B2F27" w:rsidRPr="00AD29CE" w:rsidTr="002431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5"/>
          <w:wAfter w:w="1988" w:type="dxa"/>
          <w:jc w:val="center"/>
        </w:trPr>
        <w:tc>
          <w:tcPr>
            <w:tcW w:w="4536" w:type="dxa"/>
            <w:gridSpan w:val="3"/>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gridSpan w:val="10"/>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816D27">
          <w:footerReference w:type="default" r:id="rId11"/>
          <w:footnotePr>
            <w:pos w:val="beneathText"/>
          </w:footnotePr>
          <w:pgSz w:w="11907" w:h="16840" w:code="9"/>
          <w:pgMar w:top="1134" w:right="1418" w:bottom="1560" w:left="1418"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AD29CE">
        <w:rPr>
          <w:rFonts w:ascii="GHEA Grapalat" w:hAnsi="GHEA Grapalat"/>
          <w:color w:val="000000"/>
        </w:rPr>
        <w:t>_ ,</w:t>
      </w:r>
      <w:proofErr w:type="gramEnd"/>
      <w:r w:rsidRPr="00AD29CE">
        <w:rPr>
          <w:rFonts w:ascii="GHEA Grapalat" w:hAnsi="GHEA Grapalat"/>
          <w:color w:val="000000"/>
        </w:rPr>
        <w:t xml:space="preserve">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588B" w:rsidRDefault="00EE588B">
      <w:r>
        <w:separator/>
      </w:r>
    </w:p>
  </w:endnote>
  <w:endnote w:type="continuationSeparator" w:id="0">
    <w:p w:rsidR="00EE588B" w:rsidRDefault="00EE5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1950196"/>
      <w:docPartObj>
        <w:docPartGallery w:val="Page Numbers (Bottom of Page)"/>
        <w:docPartUnique/>
      </w:docPartObj>
    </w:sdtPr>
    <w:sdtEndPr>
      <w:rPr>
        <w:rFonts w:ascii="GHEA Grapalat" w:hAnsi="GHEA Grapalat"/>
        <w:sz w:val="24"/>
        <w:szCs w:val="24"/>
      </w:rPr>
    </w:sdtEndPr>
    <w:sdtContent>
      <w:p w:rsidR="006F73FB" w:rsidRPr="00305BEC" w:rsidRDefault="006F73FB">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Pr>
            <w:rFonts w:ascii="GHEA Grapalat" w:hAnsi="GHEA Grapalat"/>
            <w:noProof/>
            <w:sz w:val="24"/>
            <w:szCs w:val="24"/>
          </w:rPr>
          <w:t>112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588B" w:rsidRDefault="00EE588B">
      <w:r>
        <w:separator/>
      </w:r>
    </w:p>
  </w:footnote>
  <w:footnote w:type="continuationSeparator" w:id="0">
    <w:p w:rsidR="00EE588B" w:rsidRDefault="00EE588B">
      <w:r>
        <w:continuationSeparator/>
      </w:r>
    </w:p>
  </w:footnote>
  <w:footnote w:id="1">
    <w:p w:rsidR="006F73FB" w:rsidRPr="00A31673" w:rsidRDefault="006F73FB">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F73FB" w:rsidRDefault="006F73FB" w:rsidP="006B3E56">
      <w:pPr>
        <w:jc w:val="both"/>
      </w:pPr>
    </w:p>
    <w:p w:rsidR="006F73FB" w:rsidRDefault="006F73FB" w:rsidP="007906A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rsidR="006F73FB" w:rsidRPr="00503980" w:rsidRDefault="006F73FB" w:rsidP="007906A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w:t>
      </w:r>
      <w:proofErr w:type="gramStart"/>
      <w:r>
        <w:rPr>
          <w:rFonts w:ascii="GHEA Grapalat" w:hAnsi="GHEA Grapalat"/>
          <w:i/>
          <w:sz w:val="20"/>
          <w:szCs w:val="20"/>
        </w:rPr>
        <w:t>"</w:t>
      </w:r>
      <w:proofErr w:type="gramEnd"/>
      <w:r>
        <w:rPr>
          <w:rFonts w:ascii="GHEA Grapalat" w:hAnsi="GHEA Grapalat"/>
          <w:i/>
          <w:sz w:val="20"/>
          <w:szCs w:val="20"/>
        </w:rPr>
        <w:t xml:space="preserve"> заменяются словами "декларация согласно приложению 1.1"</w:t>
      </w:r>
    </w:p>
    <w:p w:rsidR="006F73FB" w:rsidRPr="003905B4" w:rsidRDefault="006F73FB" w:rsidP="007906A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rsidR="006F73FB" w:rsidRPr="008D64EE" w:rsidRDefault="006F73FB" w:rsidP="006B3E56">
      <w:pPr>
        <w:pStyle w:val="af2"/>
        <w:rPr>
          <w:rFonts w:asciiTheme="minorHAnsi" w:hAnsiTheme="minorHAnsi"/>
        </w:rPr>
      </w:pPr>
    </w:p>
  </w:footnote>
  <w:footnote w:id="3">
    <w:p w:rsidR="006F73FB" w:rsidRPr="00D3436F" w:rsidRDefault="006F73FB"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6F73FB" w:rsidRPr="00D3436F" w:rsidRDefault="006F73FB">
      <w:pPr>
        <w:pStyle w:val="af2"/>
        <w:rPr>
          <w:lang w:val="es-ES"/>
        </w:rPr>
      </w:pPr>
    </w:p>
  </w:footnote>
  <w:footnote w:id="4">
    <w:p w:rsidR="006F73FB" w:rsidRPr="00D81E0E" w:rsidRDefault="006F73FB" w:rsidP="005A1ECB">
      <w:pPr>
        <w:pStyle w:val="af2"/>
        <w:jc w:val="both"/>
        <w:rPr>
          <w:rFonts w:ascii="GHEA Grapalat" w:hAnsi="GHEA Grapalat"/>
          <w:i/>
        </w:rPr>
      </w:pPr>
    </w:p>
  </w:footnote>
  <w:footnote w:id="5">
    <w:p w:rsidR="006F73FB" w:rsidRPr="006F5F33" w:rsidRDefault="006F73FB"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6">
    <w:p w:rsidR="006F73FB" w:rsidRPr="0013046C" w:rsidRDefault="006F73FB" w:rsidP="003B2F27">
      <w:pPr>
        <w:pStyle w:val="af2"/>
        <w:jc w:val="both"/>
        <w:rPr>
          <w:rFonts w:ascii="GHEA Grapalat" w:hAnsi="GHEA Grapalat"/>
          <w:i/>
        </w:rPr>
      </w:pPr>
      <w:r>
        <w:rPr>
          <w:rStyle w:val="af6"/>
        </w:rPr>
        <w:t>20</w:t>
      </w:r>
      <w:r w:rsidRPr="006F5F33">
        <w:rPr>
          <w:rFonts w:ascii="GHEA Grapalat" w:hAnsi="GHEA Grapalat"/>
        </w:rPr>
        <w:t xml:space="preserve"> </w:t>
      </w: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6F73FB" w:rsidRPr="006F5F33" w:rsidRDefault="006F73FB" w:rsidP="003B2F27">
      <w:pPr>
        <w:pStyle w:val="af2"/>
        <w:jc w:val="both"/>
        <w:rPr>
          <w:rFonts w:ascii="GHEA Grapalat" w:hAnsi="GHEA Grapalat"/>
          <w:lang w:val="hy-AM"/>
        </w:rPr>
      </w:pPr>
    </w:p>
    <w:p w:rsidR="006F73FB" w:rsidRPr="00576D9C" w:rsidRDefault="006F73FB" w:rsidP="003B2F27">
      <w:pPr>
        <w:pStyle w:val="af2"/>
        <w:jc w:val="both"/>
        <w:rPr>
          <w:rFonts w:ascii="GHEA Grapalat" w:hAnsi="GHEA Grapalat"/>
          <w:lang w:val="hy-AM"/>
        </w:rPr>
      </w:pPr>
    </w:p>
  </w:footnote>
  <w:footnote w:id="7">
    <w:p w:rsidR="006F73FB" w:rsidRPr="006F5F33" w:rsidRDefault="006F73FB"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F73FB" w:rsidRPr="006F5F33" w:rsidRDefault="006F73FB"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6F73FB" w:rsidRPr="00CA2754" w:rsidRDefault="006F73FB" w:rsidP="003B2F27">
      <w:pPr>
        <w:pStyle w:val="af2"/>
        <w:jc w:val="both"/>
        <w:rPr>
          <w:sz w:val="2"/>
          <w:szCs w:val="2"/>
        </w:rPr>
      </w:pPr>
    </w:p>
  </w:footnote>
  <w:footnote w:id="10">
    <w:p w:rsidR="006F73FB" w:rsidRPr="00CA2754" w:rsidRDefault="007D430D" w:rsidP="003B2F27">
      <w:pPr>
        <w:pStyle w:val="af2"/>
        <w:jc w:val="both"/>
      </w:pPr>
      <w:r>
        <w:rPr>
          <w:rFonts w:asciiTheme="minorHAnsi" w:hAnsiTheme="minorHAnsi"/>
        </w:rPr>
        <w:t>*</w:t>
      </w:r>
      <w:r w:rsidR="006F73FB"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4AD35523"/>
    <w:multiLevelType w:val="hybridMultilevel"/>
    <w:tmpl w:val="E7E603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45C1412"/>
    <w:multiLevelType w:val="hybridMultilevel"/>
    <w:tmpl w:val="4E80DB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F763A0"/>
    <w:multiLevelType w:val="hybridMultilevel"/>
    <w:tmpl w:val="3AA2E36C"/>
    <w:lvl w:ilvl="0" w:tplc="8334DBC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79881774"/>
    <w:multiLevelType w:val="hybridMultilevel"/>
    <w:tmpl w:val="E7E603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7C482466"/>
    <w:multiLevelType w:val="hybridMultilevel"/>
    <w:tmpl w:val="E7E603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E072944"/>
    <w:multiLevelType w:val="hybridMultilevel"/>
    <w:tmpl w:val="E7E603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9"/>
  </w:num>
  <w:num w:numId="3">
    <w:abstractNumId w:val="20"/>
  </w:num>
  <w:num w:numId="4">
    <w:abstractNumId w:val="13"/>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32"/>
  </w:num>
  <w:num w:numId="13">
    <w:abstractNumId w:val="28"/>
  </w:num>
  <w:num w:numId="14">
    <w:abstractNumId w:val="11"/>
  </w:num>
  <w:num w:numId="15">
    <w:abstractNumId w:val="29"/>
  </w:num>
  <w:num w:numId="16">
    <w:abstractNumId w:val="12"/>
  </w:num>
  <w:num w:numId="17">
    <w:abstractNumId w:val="5"/>
  </w:num>
  <w:num w:numId="18">
    <w:abstractNumId w:val="1"/>
  </w:num>
  <w:num w:numId="19">
    <w:abstractNumId w:val="14"/>
  </w:num>
  <w:num w:numId="20">
    <w:abstractNumId w:val="14"/>
  </w:num>
  <w:num w:numId="21">
    <w:abstractNumId w:val="18"/>
  </w:num>
  <w:num w:numId="22">
    <w:abstractNumId w:val="22"/>
  </w:num>
  <w:num w:numId="23">
    <w:abstractNumId w:val="6"/>
  </w:num>
  <w:num w:numId="24">
    <w:abstractNumId w:val="18"/>
  </w:num>
  <w:num w:numId="25">
    <w:abstractNumId w:val="10"/>
  </w:num>
  <w:num w:numId="26">
    <w:abstractNumId w:val="3"/>
  </w:num>
  <w:num w:numId="27">
    <w:abstractNumId w:val="2"/>
  </w:num>
  <w:num w:numId="28">
    <w:abstractNumId w:val="0"/>
  </w:num>
  <w:num w:numId="29">
    <w:abstractNumId w:val="8"/>
  </w:num>
  <w:num w:numId="30">
    <w:abstractNumId w:val="26"/>
  </w:num>
  <w:num w:numId="31">
    <w:abstractNumId w:val="23"/>
  </w:num>
  <w:num w:numId="32">
    <w:abstractNumId w:val="24"/>
  </w:num>
  <w:num w:numId="33">
    <w:abstractNumId w:val="19"/>
  </w:num>
  <w:num w:numId="34">
    <w:abstractNumId w:val="33"/>
  </w:num>
  <w:num w:numId="35">
    <w:abstractNumId w:val="17"/>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31"/>
  </w:num>
  <w:num w:numId="3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4B08"/>
    <w:rsid w:val="000058CF"/>
    <w:rsid w:val="00005D30"/>
    <w:rsid w:val="0000622A"/>
    <w:rsid w:val="0000718A"/>
    <w:rsid w:val="000073F8"/>
    <w:rsid w:val="000076A1"/>
    <w:rsid w:val="0000776B"/>
    <w:rsid w:val="00007CC7"/>
    <w:rsid w:val="00010ECA"/>
    <w:rsid w:val="00011CB9"/>
    <w:rsid w:val="00012305"/>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4CA"/>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87F"/>
    <w:rsid w:val="00045796"/>
    <w:rsid w:val="0004596A"/>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1F6B"/>
    <w:rsid w:val="00072BC8"/>
    <w:rsid w:val="00073430"/>
    <w:rsid w:val="000735B0"/>
    <w:rsid w:val="00073A04"/>
    <w:rsid w:val="00073A09"/>
    <w:rsid w:val="000745BE"/>
    <w:rsid w:val="00074CC1"/>
    <w:rsid w:val="00075997"/>
    <w:rsid w:val="00076092"/>
    <w:rsid w:val="000763E5"/>
    <w:rsid w:val="00077062"/>
    <w:rsid w:val="000773E8"/>
    <w:rsid w:val="00077BB9"/>
    <w:rsid w:val="00080C4E"/>
    <w:rsid w:val="00080E73"/>
    <w:rsid w:val="000811C1"/>
    <w:rsid w:val="000816A6"/>
    <w:rsid w:val="000822C1"/>
    <w:rsid w:val="00082ADC"/>
    <w:rsid w:val="00082DE0"/>
    <w:rsid w:val="00083558"/>
    <w:rsid w:val="00083AD4"/>
    <w:rsid w:val="000845F6"/>
    <w:rsid w:val="00084B51"/>
    <w:rsid w:val="00084BA4"/>
    <w:rsid w:val="00085931"/>
    <w:rsid w:val="000867BD"/>
    <w:rsid w:val="000878DB"/>
    <w:rsid w:val="00087A30"/>
    <w:rsid w:val="00090647"/>
    <w:rsid w:val="00090699"/>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2772"/>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5AF1"/>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66A7"/>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CD3"/>
    <w:rsid w:val="00180D64"/>
    <w:rsid w:val="00180EB9"/>
    <w:rsid w:val="00180EE9"/>
    <w:rsid w:val="00181C60"/>
    <w:rsid w:val="00181F0F"/>
    <w:rsid w:val="00181F6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7EC"/>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970"/>
    <w:rsid w:val="001F0B18"/>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1B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A63"/>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5A"/>
    <w:rsid w:val="002A1FAC"/>
    <w:rsid w:val="002A23D9"/>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6B3"/>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3FB"/>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3A"/>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05B4"/>
    <w:rsid w:val="00391276"/>
    <w:rsid w:val="0039134D"/>
    <w:rsid w:val="00391E56"/>
    <w:rsid w:val="00391F90"/>
    <w:rsid w:val="00392525"/>
    <w:rsid w:val="00392E38"/>
    <w:rsid w:val="00393241"/>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5827"/>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A7C"/>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E4D"/>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5CA7"/>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017"/>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8BB"/>
    <w:rsid w:val="0058395E"/>
    <w:rsid w:val="00584166"/>
    <w:rsid w:val="0058416D"/>
    <w:rsid w:val="00584A70"/>
    <w:rsid w:val="005856C5"/>
    <w:rsid w:val="00585DD4"/>
    <w:rsid w:val="00585E16"/>
    <w:rsid w:val="00586938"/>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0C"/>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856"/>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4F2A"/>
    <w:rsid w:val="005E52ED"/>
    <w:rsid w:val="005E573E"/>
    <w:rsid w:val="005E5C24"/>
    <w:rsid w:val="005E6606"/>
    <w:rsid w:val="005E6D42"/>
    <w:rsid w:val="005E7A2B"/>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281"/>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3FB"/>
    <w:rsid w:val="006F77BF"/>
    <w:rsid w:val="007002EE"/>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367"/>
    <w:rsid w:val="00741ACC"/>
    <w:rsid w:val="00741D11"/>
    <w:rsid w:val="00742F7B"/>
    <w:rsid w:val="007430FE"/>
    <w:rsid w:val="0074334C"/>
    <w:rsid w:val="007442CF"/>
    <w:rsid w:val="00744742"/>
    <w:rsid w:val="00744D01"/>
    <w:rsid w:val="00745492"/>
    <w:rsid w:val="00745561"/>
    <w:rsid w:val="00746170"/>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6B4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DDB"/>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6E7"/>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30D"/>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57"/>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A7F97"/>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4CF2"/>
    <w:rsid w:val="008D5016"/>
    <w:rsid w:val="008D5704"/>
    <w:rsid w:val="008D5808"/>
    <w:rsid w:val="008D64EE"/>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E1E"/>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1F04"/>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03C"/>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4E0"/>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25"/>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1B99"/>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1C06"/>
    <w:rsid w:val="00AA207F"/>
    <w:rsid w:val="00AA233A"/>
    <w:rsid w:val="00AA2488"/>
    <w:rsid w:val="00AA270B"/>
    <w:rsid w:val="00AA2C2F"/>
    <w:rsid w:val="00AA2E36"/>
    <w:rsid w:val="00AA33AA"/>
    <w:rsid w:val="00AA3B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2D3C"/>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3F5"/>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2676"/>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5B6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5CDB"/>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B7E7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77"/>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743"/>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902"/>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363B"/>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43"/>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78E"/>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0D4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8B3"/>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013C"/>
    <w:rsid w:val="00D710BC"/>
    <w:rsid w:val="00D71259"/>
    <w:rsid w:val="00D71D9E"/>
    <w:rsid w:val="00D7354F"/>
    <w:rsid w:val="00D73841"/>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6D40"/>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1C0"/>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0"/>
    <w:rsid w:val="00E270AF"/>
    <w:rsid w:val="00E271A0"/>
    <w:rsid w:val="00E301A8"/>
    <w:rsid w:val="00E30F0C"/>
    <w:rsid w:val="00E31A0F"/>
    <w:rsid w:val="00E326DD"/>
    <w:rsid w:val="00E327B8"/>
    <w:rsid w:val="00E32AB7"/>
    <w:rsid w:val="00E32CC2"/>
    <w:rsid w:val="00E32D5B"/>
    <w:rsid w:val="00E33157"/>
    <w:rsid w:val="00E3357F"/>
    <w:rsid w:val="00E33E6B"/>
    <w:rsid w:val="00E3441C"/>
    <w:rsid w:val="00E3606B"/>
    <w:rsid w:val="00E36717"/>
    <w:rsid w:val="00E3682E"/>
    <w:rsid w:val="00E36A86"/>
    <w:rsid w:val="00E37F64"/>
    <w:rsid w:val="00E40BD1"/>
    <w:rsid w:val="00E40DE2"/>
    <w:rsid w:val="00E40EA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88B"/>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4EE"/>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42B"/>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14C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998"/>
    <w:rsid w:val="00F67CD4"/>
    <w:rsid w:val="00F67ECE"/>
    <w:rsid w:val="00F70E55"/>
    <w:rsid w:val="00F71F29"/>
    <w:rsid w:val="00F7342A"/>
    <w:rsid w:val="00F73CAB"/>
    <w:rsid w:val="00F73D7F"/>
    <w:rsid w:val="00F743B3"/>
    <w:rsid w:val="00F7451F"/>
    <w:rsid w:val="00F7467F"/>
    <w:rsid w:val="00F74984"/>
    <w:rsid w:val="00F74DA0"/>
    <w:rsid w:val="00F7541A"/>
    <w:rsid w:val="00F7609B"/>
    <w:rsid w:val="00F763EC"/>
    <w:rsid w:val="00F775CA"/>
    <w:rsid w:val="00F77652"/>
    <w:rsid w:val="00F80761"/>
    <w:rsid w:val="00F825AC"/>
    <w:rsid w:val="00F82623"/>
    <w:rsid w:val="00F827F5"/>
    <w:rsid w:val="00F82CB7"/>
    <w:rsid w:val="00F83250"/>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5BDF"/>
    <w:rsid w:val="00FC5E39"/>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E7D8B"/>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B3841"/>
  <w15:docId w15:val="{B3C98A8E-6E73-4AAB-8BF8-17D2B585E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customStyle="1" w:styleId="ListParagraph1">
    <w:name w:val="List Paragraph1"/>
    <w:basedOn w:val="a"/>
    <w:qFormat/>
    <w:rsid w:val="00917E1E"/>
    <w:pPr>
      <w:ind w:left="720"/>
      <w:contextualSpacing/>
    </w:pPr>
    <w:rPr>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FAF8B-8B2A-4299-A54A-B1BF3A134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2443</TotalTime>
  <Pages>75</Pages>
  <Words>17994</Words>
  <Characters>102567</Characters>
  <Application>Microsoft Office Word</Application>
  <DocSecurity>0</DocSecurity>
  <Lines>854</Lines>
  <Paragraphs>240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120321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1634</cp:revision>
  <cp:lastPrinted>2018-02-16T07:12:00Z</cp:lastPrinted>
  <dcterms:created xsi:type="dcterms:W3CDTF">2019-10-28T07:04:00Z</dcterms:created>
  <dcterms:modified xsi:type="dcterms:W3CDTF">2023-10-06T05:16:00Z</dcterms:modified>
</cp:coreProperties>
</file>